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1576E" w:rsidRPr="00775C16" w:rsidRDefault="00A1576E">
      <w:pPr>
        <w:jc w:val="center"/>
        <w:rPr>
          <w:rFonts w:cs="Arial"/>
          <w:b/>
          <w:i/>
          <w:sz w:val="24"/>
          <w:szCs w:val="24"/>
        </w:rPr>
      </w:pPr>
    </w:p>
    <w:p w:rsidR="00A1576E" w:rsidRDefault="00A1576E">
      <w:pPr>
        <w:jc w:val="center"/>
        <w:rPr>
          <w:rFonts w:cs="Arial"/>
          <w:b/>
          <w:sz w:val="24"/>
          <w:szCs w:val="24"/>
        </w:rPr>
      </w:pPr>
    </w:p>
    <w:p w:rsidR="00A1576E" w:rsidRDefault="00A1576E">
      <w:pPr>
        <w:jc w:val="center"/>
        <w:rPr>
          <w:rFonts w:cs="Arial"/>
          <w:b/>
          <w:sz w:val="24"/>
          <w:szCs w:val="24"/>
        </w:rPr>
      </w:pPr>
    </w:p>
    <w:p w:rsidR="00A1576E" w:rsidRDefault="00A1576E">
      <w:pPr>
        <w:jc w:val="center"/>
        <w:rPr>
          <w:rFonts w:cs="Arial"/>
          <w:b/>
          <w:sz w:val="24"/>
          <w:szCs w:val="24"/>
        </w:rPr>
      </w:pPr>
    </w:p>
    <w:p w:rsidR="001F3248" w:rsidRPr="00053B37" w:rsidRDefault="007D6924">
      <w:pPr>
        <w:spacing w:before="120" w:after="120" w:line="240" w:lineRule="auto"/>
        <w:jc w:val="center"/>
        <w:rPr>
          <w:rFonts w:asciiTheme="minorHAnsi" w:hAnsiTheme="minorHAnsi" w:cstheme="minorHAnsi"/>
          <w:b/>
          <w:smallCaps/>
          <w:sz w:val="52"/>
          <w:szCs w:val="52"/>
          <w:rPrChange w:id="0" w:author="utente" w:date="2014-04-06T08:38:00Z">
            <w:rPr>
              <w:rFonts w:asciiTheme="minorHAnsi" w:hAnsiTheme="minorHAnsi" w:cstheme="minorHAnsi"/>
              <w:b/>
              <w:smallCaps/>
              <w:sz w:val="32"/>
              <w:szCs w:val="32"/>
            </w:rPr>
          </w:rPrChange>
        </w:rPr>
      </w:pPr>
      <w:r w:rsidRPr="00053B37">
        <w:rPr>
          <w:rFonts w:asciiTheme="minorHAnsi" w:hAnsiTheme="minorHAnsi" w:cstheme="minorHAnsi"/>
          <w:b/>
          <w:smallCaps/>
          <w:sz w:val="52"/>
          <w:szCs w:val="52"/>
          <w:rPrChange w:id="1" w:author="utente" w:date="2014-04-06T08:38:00Z">
            <w:rPr>
              <w:rFonts w:asciiTheme="minorHAnsi" w:hAnsiTheme="minorHAnsi" w:cstheme="minorHAnsi"/>
              <w:b/>
              <w:smallCaps/>
              <w:sz w:val="32"/>
              <w:szCs w:val="32"/>
            </w:rPr>
          </w:rPrChange>
        </w:rPr>
        <w:t>linee guida per l</w:t>
      </w:r>
      <w:r w:rsidR="00D02955" w:rsidRPr="00053B37">
        <w:rPr>
          <w:rFonts w:asciiTheme="minorHAnsi" w:hAnsiTheme="minorHAnsi" w:cstheme="minorHAnsi"/>
          <w:b/>
          <w:smallCaps/>
          <w:sz w:val="52"/>
          <w:szCs w:val="52"/>
          <w:rPrChange w:id="2" w:author="utente" w:date="2014-04-06T08:38:00Z">
            <w:rPr>
              <w:rFonts w:asciiTheme="minorHAnsi" w:hAnsiTheme="minorHAnsi" w:cstheme="minorHAnsi"/>
              <w:b/>
              <w:smallCaps/>
              <w:sz w:val="32"/>
              <w:szCs w:val="32"/>
            </w:rPr>
          </w:rPrChange>
        </w:rPr>
        <w:t>'applicazione del regolamento per la formazione professionale continua</w:t>
      </w:r>
    </w:p>
    <w:p w:rsidR="001F3248" w:rsidRPr="00053B37" w:rsidRDefault="007D6924">
      <w:pPr>
        <w:spacing w:before="120" w:after="120" w:line="240" w:lineRule="auto"/>
        <w:jc w:val="center"/>
        <w:rPr>
          <w:sz w:val="28"/>
          <w:szCs w:val="28"/>
          <w:rPrChange w:id="3" w:author="utente" w:date="2014-04-06T08:38:00Z">
            <w:rPr/>
          </w:rPrChange>
        </w:rPr>
      </w:pPr>
      <w:r w:rsidRPr="00053B37">
        <w:rPr>
          <w:rFonts w:asciiTheme="minorHAnsi" w:hAnsiTheme="minorHAnsi" w:cstheme="minorHAnsi"/>
          <w:b/>
          <w:smallCaps/>
          <w:sz w:val="28"/>
          <w:szCs w:val="28"/>
          <w:rPrChange w:id="4" w:author="utente" w:date="2014-04-06T08:38:00Z">
            <w:rPr>
              <w:rFonts w:asciiTheme="minorHAnsi" w:hAnsiTheme="minorHAnsi" w:cstheme="minorHAnsi"/>
              <w:b/>
              <w:smallCaps/>
              <w:sz w:val="24"/>
              <w:szCs w:val="24"/>
            </w:rPr>
          </w:rPrChange>
        </w:rPr>
        <w:t>( Art. 9 comma 2, lettera d) del Reg. 3/2013)</w:t>
      </w:r>
    </w:p>
    <w:p w:rsidR="00A1576E" w:rsidRDefault="00A1576E">
      <w:pPr>
        <w:jc w:val="center"/>
        <w:rPr>
          <w:rFonts w:cs="Arial"/>
          <w:sz w:val="24"/>
          <w:szCs w:val="24"/>
        </w:rPr>
      </w:pPr>
    </w:p>
    <w:p w:rsidR="00A1576E" w:rsidRDefault="003D0AEB">
      <w:pPr>
        <w:jc w:val="center"/>
        <w:rPr>
          <w:rFonts w:cs="Arial"/>
          <w:sz w:val="24"/>
          <w:szCs w:val="24"/>
        </w:rPr>
      </w:pPr>
      <w:r w:rsidRPr="003D0AEB">
        <w:pict>
          <v:group id="_x0000_s1026" style="position:absolute;left:0;text-align:left;margin-left:-56.7pt;margin-top:90.3pt;width:559.5pt;height:100.85pt;z-index:251657728;mso-wrap-distance-left:0;mso-wrap-distance-right:0" coordorigin="-590,160" coordsize="10922,2016">
            <o:lock v:ext="edit" text="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3659;top:160;width:6673;height:2016" filled="f" stroked="f" strokecolor="gray">
              <v:stroke color2="#7f7f7f" joinstyle="round"/>
              <v:textbox style="mso-next-textbox:#_x0000_s1027;mso-rotate-with-shape:t">
                <w:txbxContent>
                  <w:p w:rsidR="00387F4C" w:rsidRPr="00EF2883" w:rsidRDefault="00387F4C">
                    <w:pPr>
                      <w:rPr>
                        <w:b/>
                        <w:color w:val="1F497D"/>
                        <w:sz w:val="24"/>
                        <w:u w:val="single"/>
                      </w:rPr>
                    </w:pPr>
                    <w:r w:rsidRPr="00EF2883">
                      <w:rPr>
                        <w:b/>
                        <w:color w:val="1F497D"/>
                        <w:sz w:val="24"/>
                        <w:u w:val="single"/>
                      </w:rPr>
                      <w:t xml:space="preserve">Approvato con Delibera di Consiglio n. </w:t>
                    </w:r>
                    <w:r>
                      <w:rPr>
                        <w:b/>
                        <w:color w:val="1F497D"/>
                        <w:sz w:val="24"/>
                        <w:u w:val="single"/>
                      </w:rPr>
                      <w:t>114 del  09-04-2014</w:t>
                    </w:r>
                  </w:p>
                </w:txbxContent>
              </v:textbox>
            </v:shape>
            <v:shape id="_x0000_s1028" type="#_x0000_t202" style="position:absolute;left:-590;top:160;width:4244;height:2016;v-text-anchor:bottom" filled="f" stroked="f" strokecolor="gray">
              <v:stroke color2="#7f7f7f" joinstyle="round"/>
              <v:textbox style="mso-next-textbox:#_x0000_s1028;mso-rotate-with-shape:t" inset="0">
                <w:txbxContent>
                  <w:p w:rsidR="00387F4C" w:rsidDel="00053B37" w:rsidRDefault="00387F4C" w:rsidP="000C3709">
                    <w:pPr>
                      <w:spacing w:line="240" w:lineRule="auto"/>
                      <w:jc w:val="right"/>
                      <w:rPr>
                        <w:del w:id="5" w:author="utente" w:date="2014-04-06T08:37:00Z"/>
                        <w:b/>
                        <w:bCs/>
                        <w:color w:val="1F497D"/>
                      </w:rPr>
                    </w:pPr>
                  </w:p>
                  <w:p w:rsidR="00387F4C" w:rsidDel="00053B37" w:rsidRDefault="00387F4C" w:rsidP="000C3709">
                    <w:pPr>
                      <w:spacing w:line="240" w:lineRule="auto"/>
                      <w:jc w:val="right"/>
                      <w:rPr>
                        <w:del w:id="6" w:author="utente" w:date="2014-04-06T08:37:00Z"/>
                        <w:b/>
                        <w:bCs/>
                        <w:color w:val="1F497D"/>
                      </w:rPr>
                    </w:pPr>
                  </w:p>
                  <w:p w:rsidR="00387F4C" w:rsidRPr="00EF2883" w:rsidDel="00053B37" w:rsidRDefault="00387F4C" w:rsidP="00053B37">
                    <w:pPr>
                      <w:spacing w:line="240" w:lineRule="auto"/>
                      <w:jc w:val="both"/>
                      <w:rPr>
                        <w:del w:id="7" w:author="utente" w:date="2014-04-06T08:37:00Z"/>
                        <w:b/>
                        <w:bCs/>
                        <w:color w:val="1F497D"/>
                      </w:rPr>
                      <w:pPrChange w:id="8" w:author="utente" w:date="2014-04-06T08:37:00Z">
                        <w:pPr>
                          <w:spacing w:line="240" w:lineRule="auto"/>
                          <w:jc w:val="right"/>
                        </w:pPr>
                      </w:pPrChange>
                    </w:pPr>
                    <w:del w:id="9" w:author="utente" w:date="2014-04-06T08:37:00Z">
                      <w:r w:rsidRPr="00EF2883" w:rsidDel="00053B37">
                        <w:rPr>
                          <w:b/>
                          <w:bCs/>
                          <w:color w:val="1F497D"/>
                        </w:rPr>
                        <w:delText>Consiglio dell’Ordine Nazionale</w:delText>
                      </w:r>
                      <w:r w:rsidRPr="00EF2883" w:rsidDel="00053B37">
                        <w:rPr>
                          <w:b/>
                          <w:bCs/>
                          <w:color w:val="1F497D"/>
                        </w:rPr>
                        <w:br/>
                        <w:delText xml:space="preserve">dei Dottori Agronomi  e </w:delText>
                      </w:r>
                      <w:r w:rsidRPr="00EF2883" w:rsidDel="00053B37">
                        <w:rPr>
                          <w:b/>
                          <w:bCs/>
                          <w:color w:val="1F497D"/>
                        </w:rPr>
                        <w:br/>
                        <w:delText>dei Dottori Forestali</w:delText>
                      </w:r>
                    </w:del>
                  </w:p>
                  <w:p w:rsidR="00387F4C" w:rsidRPr="00EF2883" w:rsidDel="00053B37" w:rsidRDefault="00387F4C" w:rsidP="000C3709">
                    <w:pPr>
                      <w:spacing w:line="240" w:lineRule="auto"/>
                      <w:jc w:val="right"/>
                      <w:rPr>
                        <w:del w:id="10" w:author="utente" w:date="2014-04-06T08:37:00Z"/>
                        <w:b/>
                        <w:bCs/>
                        <w:color w:val="1F497D"/>
                      </w:rPr>
                    </w:pPr>
                    <w:del w:id="11" w:author="utente" w:date="2014-04-06T08:37:00Z">
                      <w:r w:rsidRPr="00EF2883" w:rsidDel="00053B37">
                        <w:rPr>
                          <w:b/>
                          <w:bCs/>
                          <w:color w:val="1F497D"/>
                        </w:rPr>
                        <w:delText>Via Po, 22</w:delText>
                      </w:r>
                    </w:del>
                  </w:p>
                  <w:p w:rsidR="00387F4C" w:rsidRPr="00EF2883" w:rsidDel="00053B37" w:rsidRDefault="00387F4C" w:rsidP="000C3709">
                    <w:pPr>
                      <w:spacing w:line="240" w:lineRule="auto"/>
                      <w:jc w:val="right"/>
                      <w:rPr>
                        <w:del w:id="12" w:author="utente" w:date="2014-04-06T08:37:00Z"/>
                        <w:b/>
                        <w:bCs/>
                        <w:color w:val="1F497D"/>
                      </w:rPr>
                    </w:pPr>
                    <w:del w:id="13" w:author="utente" w:date="2014-04-06T08:37:00Z">
                      <w:r w:rsidRPr="00EF2883" w:rsidDel="00053B37">
                        <w:rPr>
                          <w:b/>
                          <w:bCs/>
                          <w:color w:val="1F497D"/>
                        </w:rPr>
                        <w:delText>00198 ROMA</w:delText>
                      </w:r>
                    </w:del>
                  </w:p>
                  <w:p w:rsidR="00387F4C" w:rsidDel="00053B37" w:rsidRDefault="00387F4C">
                    <w:pPr>
                      <w:jc w:val="right"/>
                      <w:rPr>
                        <w:del w:id="14" w:author="utente" w:date="2014-04-06T08:37:00Z"/>
                        <w:b/>
                        <w:bCs/>
                        <w:color w:val="1F497D"/>
                      </w:rPr>
                    </w:pPr>
                    <w:del w:id="15" w:author="utente" w:date="2014-04-06T08:37:00Z">
                      <w:r w:rsidDel="00053B37">
                        <w:rPr>
                          <w:b/>
                          <w:bCs/>
                          <w:color w:val="1F497D"/>
                        </w:rPr>
                        <w:delText>00198 Roma</w:delText>
                      </w:r>
                    </w:del>
                  </w:p>
                  <w:p w:rsidR="00387F4C" w:rsidDel="00053B37" w:rsidRDefault="00387F4C">
                    <w:pPr>
                      <w:jc w:val="right"/>
                      <w:rPr>
                        <w:del w:id="16" w:author="utente" w:date="2014-04-06T08:37:00Z"/>
                        <w:b/>
                        <w:bCs/>
                        <w:color w:val="1F497D"/>
                      </w:rPr>
                    </w:pPr>
                    <w:del w:id="17" w:author="utente" w:date="2014-04-06T08:37:00Z">
                      <w:r w:rsidDel="00053B37">
                        <w:rPr>
                          <w:b/>
                          <w:bCs/>
                          <w:color w:val="1F497D"/>
                        </w:rPr>
                        <w:delText xml:space="preserve">www.conaf.it </w:delText>
                      </w:r>
                    </w:del>
                  </w:p>
                  <w:p w:rsidR="00387F4C" w:rsidDel="00053B37" w:rsidRDefault="00387F4C">
                    <w:pPr>
                      <w:jc w:val="right"/>
                      <w:rPr>
                        <w:del w:id="18" w:author="utente" w:date="2014-04-06T08:37:00Z"/>
                        <w:b/>
                        <w:bCs/>
                        <w:color w:val="1F497D"/>
                      </w:rPr>
                    </w:pPr>
                    <w:del w:id="19" w:author="utente" w:date="2014-04-06T08:37:00Z">
                      <w:r w:rsidDel="00053B37">
                        <w:rPr>
                          <w:b/>
                          <w:bCs/>
                          <w:color w:val="1F497D"/>
                        </w:rPr>
                        <w:delText xml:space="preserve">protocollo@conafpec.it </w:delText>
                      </w:r>
                    </w:del>
                  </w:p>
                  <w:p w:rsidR="00387F4C" w:rsidRDefault="00387F4C">
                    <w:pPr>
                      <w:jc w:val="right"/>
                      <w:rPr>
                        <w:b/>
                        <w:bCs/>
                        <w:color w:val="1F497D"/>
                      </w:rPr>
                    </w:pPr>
                    <w:del w:id="20" w:author="utente" w:date="2014-04-06T08:37:00Z">
                      <w:r w:rsidDel="00053B37">
                        <w:rPr>
                          <w:b/>
                          <w:bCs/>
                          <w:color w:val="1F497D"/>
                        </w:rPr>
                        <w:delText>serviziosegreteria@conaf.it</w:delText>
                      </w:r>
                    </w:del>
                    <w:ins w:id="21" w:author="utente" w:date="2014-04-06T08:37:00Z">
                      <w:r>
                        <w:rPr>
                          <w:b/>
                          <w:bCs/>
                          <w:color w:val="1F497D"/>
                        </w:rPr>
                        <w:t>.</w:t>
                      </w:r>
                    </w:ins>
                  </w:p>
                  <w:p w:rsidR="00387F4C" w:rsidRDefault="00387F4C">
                    <w:pPr>
                      <w:jc w:val="right"/>
                    </w:pPr>
                  </w:p>
                </w:txbxContent>
              </v:textbox>
            </v:shape>
          </v:group>
        </w:pict>
      </w:r>
    </w:p>
    <w:p w:rsidR="00A1576E" w:rsidDel="00053B37" w:rsidRDefault="00A1576E">
      <w:pPr>
        <w:pageBreakBefore/>
        <w:jc w:val="center"/>
        <w:rPr>
          <w:del w:id="22" w:author="utente" w:date="2014-04-06T08:39:00Z"/>
          <w:b/>
          <w:bCs/>
          <w:sz w:val="24"/>
        </w:rPr>
      </w:pPr>
      <w:del w:id="23" w:author="utente" w:date="2014-04-06T08:39:00Z">
        <w:r w:rsidDel="00053B37">
          <w:rPr>
            <w:rFonts w:cs="Arial"/>
            <w:b/>
            <w:sz w:val="24"/>
            <w:szCs w:val="24"/>
          </w:rPr>
          <w:delText>IL CONSIGLIO DELL'ORDINE NAZIONALE DEI DOTTORI AGRONOMI E DEI DOTTORI FORESTALI</w:delText>
        </w:r>
      </w:del>
    </w:p>
    <w:p w:rsidR="000C3709" w:rsidRPr="000C3709" w:rsidRDefault="000C3709" w:rsidP="00053B37">
      <w:pPr>
        <w:pageBreakBefore/>
        <w:jc w:val="center"/>
        <w:rPr>
          <w:rFonts w:eastAsia="EUAlbertina-Bold-Identity-H"/>
          <w:b/>
          <w:bCs/>
          <w:sz w:val="24"/>
        </w:rPr>
        <w:pPrChange w:id="24" w:author="utente" w:date="2014-04-06T08:39:00Z">
          <w:pPr>
            <w:pStyle w:val="Corpotesto"/>
            <w:tabs>
              <w:tab w:val="left" w:pos="-2268"/>
            </w:tabs>
            <w:ind w:right="58"/>
          </w:pPr>
        </w:pPrChange>
      </w:pPr>
    </w:p>
    <w:p w:rsidR="001F3248" w:rsidRPr="00787BA4" w:rsidRDefault="007D6924">
      <w:pPr>
        <w:suppressAutoHyphens w:val="0"/>
        <w:autoSpaceDE w:val="0"/>
        <w:autoSpaceDN w:val="0"/>
        <w:adjustRightInd w:val="0"/>
        <w:spacing w:before="120" w:after="120" w:line="240" w:lineRule="auto"/>
        <w:rPr>
          <w:rFonts w:asciiTheme="minorHAnsi" w:eastAsia="Times New Roman" w:hAnsiTheme="minorHAnsi" w:cs="Calibri,Bold"/>
          <w:b/>
          <w:bCs/>
          <w:sz w:val="24"/>
          <w:szCs w:val="24"/>
          <w:lang w:eastAsia="it-IT"/>
          <w:rPrChange w:id="25" w:author="utente" w:date="2014-04-06T08:39:00Z">
            <w:rPr>
              <w:rFonts w:asciiTheme="minorHAnsi" w:eastAsia="Times New Roman" w:hAnsiTheme="minorHAnsi" w:cs="Calibri,Bold"/>
              <w:b/>
              <w:bCs/>
              <w:lang w:eastAsia="it-IT"/>
            </w:rPr>
          </w:rPrChange>
        </w:rPr>
      </w:pPr>
      <w:r w:rsidRPr="00787BA4">
        <w:rPr>
          <w:rFonts w:asciiTheme="minorHAnsi" w:eastAsia="Times New Roman" w:hAnsiTheme="minorHAnsi" w:cs="Calibri,Bold"/>
          <w:b/>
          <w:bCs/>
          <w:sz w:val="24"/>
          <w:szCs w:val="24"/>
          <w:lang w:eastAsia="it-IT"/>
          <w:rPrChange w:id="26" w:author="utente" w:date="2014-04-06T08:39:00Z">
            <w:rPr>
              <w:rFonts w:asciiTheme="minorHAnsi" w:eastAsia="Times New Roman" w:hAnsiTheme="minorHAnsi" w:cs="Calibri,Bold"/>
              <w:b/>
              <w:bCs/>
              <w:lang w:eastAsia="it-IT"/>
            </w:rPr>
          </w:rPrChange>
        </w:rPr>
        <w:t>PREMESSE</w:t>
      </w:r>
    </w:p>
    <w:p w:rsidR="001F3248" w:rsidRPr="00787BA4" w:rsidRDefault="007D6924" w:rsidP="00524083">
      <w:pPr>
        <w:pStyle w:val="Paragrafoelenco"/>
        <w:jc w:val="both"/>
        <w:rPr>
          <w:rFonts w:asciiTheme="minorHAnsi" w:eastAsia="Times New Roman" w:hAnsiTheme="minorHAnsi" w:cs="Calibri"/>
          <w:b/>
          <w:sz w:val="24"/>
          <w:szCs w:val="24"/>
          <w:u w:val="single"/>
          <w:lang w:eastAsia="it-IT"/>
          <w:rPrChange w:id="27" w:author="utente" w:date="2014-04-06T08:44:00Z">
            <w:rPr>
              <w:rFonts w:asciiTheme="minorHAnsi" w:eastAsia="Times New Roman" w:hAnsiTheme="minorHAnsi" w:cs="Calibri"/>
              <w:lang w:eastAsia="it-IT"/>
            </w:rPr>
          </w:rPrChange>
        </w:rPr>
        <w:pPrChange w:id="28" w:author="utente" w:date="2014-04-06T08:48:00Z">
          <w:pPr>
            <w:pStyle w:val="Paragrafoelenco"/>
            <w:numPr>
              <w:numId w:val="41"/>
            </w:numPr>
            <w:ind w:hanging="360"/>
            <w:jc w:val="both"/>
          </w:pPr>
        </w:pPrChange>
      </w:pPr>
      <w:r w:rsidRPr="00787BA4">
        <w:rPr>
          <w:rFonts w:asciiTheme="minorHAnsi" w:eastAsia="Times New Roman" w:hAnsiTheme="minorHAnsi" w:cs="Calibri"/>
          <w:sz w:val="24"/>
          <w:szCs w:val="24"/>
          <w:lang w:eastAsia="it-IT"/>
          <w:rPrChange w:id="29" w:author="utente" w:date="2014-04-06T08:39:00Z">
            <w:rPr>
              <w:rFonts w:asciiTheme="minorHAnsi" w:eastAsia="Times New Roman" w:hAnsiTheme="minorHAnsi" w:cs="Calibri"/>
              <w:lang w:eastAsia="it-IT"/>
            </w:rPr>
          </w:rPrChange>
        </w:rPr>
        <w:t xml:space="preserve">Al fine di garantire la qualità ed efficienza della prestazione professionale ,nel migliore interesse del committente e della collettività e per conseguire l’obiettivo dello sviluppo professionale, </w:t>
      </w:r>
      <w:r w:rsidRPr="00787BA4">
        <w:rPr>
          <w:rFonts w:asciiTheme="minorHAnsi" w:eastAsia="Times New Roman" w:hAnsiTheme="minorHAnsi" w:cs="Calibri"/>
          <w:b/>
          <w:sz w:val="24"/>
          <w:szCs w:val="24"/>
          <w:u w:val="single"/>
          <w:lang w:eastAsia="it-IT"/>
          <w:rPrChange w:id="30" w:author="utente" w:date="2014-04-06T08:44:00Z">
            <w:rPr>
              <w:rFonts w:asciiTheme="minorHAnsi" w:eastAsia="Times New Roman" w:hAnsiTheme="minorHAnsi" w:cs="Calibri"/>
              <w:lang w:eastAsia="it-IT"/>
            </w:rPr>
          </w:rPrChange>
        </w:rPr>
        <w:t>ogni professionista ha l’obbligo di curare il continuo e costante aggiornamento della propria competenza professionale. La violazione di tale obbligo costituisce illecito disciplinare.</w:t>
      </w:r>
    </w:p>
    <w:p w:rsidR="001F3248" w:rsidRPr="00787BA4" w:rsidRDefault="007D6924" w:rsidP="00524083">
      <w:pPr>
        <w:pStyle w:val="Paragrafoelenco"/>
        <w:jc w:val="both"/>
        <w:rPr>
          <w:sz w:val="24"/>
          <w:szCs w:val="24"/>
          <w:rPrChange w:id="31" w:author="utente" w:date="2014-04-06T08:39:00Z">
            <w:rPr/>
          </w:rPrChange>
        </w:rPr>
        <w:pPrChange w:id="32" w:author="utente" w:date="2014-04-06T08:49:00Z">
          <w:pPr>
            <w:pStyle w:val="Paragrafoelenco"/>
            <w:numPr>
              <w:numId w:val="41"/>
            </w:numPr>
            <w:ind w:hanging="360"/>
            <w:jc w:val="both"/>
          </w:pPr>
        </w:pPrChange>
      </w:pPr>
      <w:r w:rsidRPr="00787BA4">
        <w:rPr>
          <w:sz w:val="24"/>
          <w:szCs w:val="24"/>
          <w:rPrChange w:id="33" w:author="utente" w:date="2014-04-06T08:39:00Z">
            <w:rPr/>
          </w:rPrChange>
        </w:rPr>
        <w:t>Agli Consigli degli Ordini dei dottori agronomi e dei dottori forestali e al  Consiglio dell’Ordine nazionale dei dottori agronomi e dei dottori forestali è affidato il compito di tutelare l’interesse pubblico al corretto esercizio della professione e alla tutela del titolo professionale.</w:t>
      </w:r>
    </w:p>
    <w:p w:rsidR="001F3248" w:rsidRPr="00787BA4" w:rsidRDefault="007D6924" w:rsidP="00524083">
      <w:pPr>
        <w:pStyle w:val="Corpotesto"/>
        <w:ind w:left="720"/>
        <w:jc w:val="both"/>
        <w:rPr>
          <w:sz w:val="24"/>
          <w:szCs w:val="24"/>
          <w:rPrChange w:id="34" w:author="utente" w:date="2014-04-06T08:39:00Z">
            <w:rPr/>
          </w:rPrChange>
        </w:rPr>
        <w:pPrChange w:id="35" w:author="utente" w:date="2014-04-06T08:49:00Z">
          <w:pPr>
            <w:pStyle w:val="Corpotesto"/>
            <w:numPr>
              <w:numId w:val="41"/>
            </w:numPr>
            <w:ind w:left="720" w:hanging="360"/>
            <w:jc w:val="both"/>
          </w:pPr>
        </w:pPrChange>
      </w:pPr>
      <w:r w:rsidRPr="00787BA4">
        <w:rPr>
          <w:sz w:val="24"/>
          <w:szCs w:val="24"/>
          <w:rPrChange w:id="36" w:author="utente" w:date="2014-04-06T08:39:00Z">
            <w:rPr/>
          </w:rPrChange>
        </w:rPr>
        <w:t>In ambito deontologico, il possesso di un adeguato bagaglio di conoscenze e di sapere, anche a carattere specialistico, da aggiornare e arricchire periodicamente si apprezza in prospettiva comunitaria, mentre l’importanza e la rilevanza costituzionale dell’attività professionale de gli iscritti all’albo dei dottori agronomi e dei dottori forestali ne impone un esercizio consapevole e socialmente responsabile, quale mezzo di attuazione dell’ordinamento professionale.</w:t>
      </w:r>
    </w:p>
    <w:p w:rsidR="001F3248" w:rsidRPr="00787BA4" w:rsidRDefault="00703535" w:rsidP="001F1BE7">
      <w:pPr>
        <w:pStyle w:val="Corpotesto"/>
        <w:ind w:left="720"/>
        <w:jc w:val="both"/>
        <w:rPr>
          <w:sz w:val="24"/>
          <w:szCs w:val="24"/>
          <w:rPrChange w:id="37" w:author="utente" w:date="2014-04-06T08:39:00Z">
            <w:rPr/>
          </w:rPrChange>
        </w:rPr>
        <w:pPrChange w:id="38" w:author="utente" w:date="2014-04-06T09:07:00Z">
          <w:pPr>
            <w:pStyle w:val="Corpotesto"/>
            <w:numPr>
              <w:numId w:val="41"/>
            </w:numPr>
            <w:ind w:left="720" w:hanging="360"/>
            <w:jc w:val="both"/>
          </w:pPr>
        </w:pPrChange>
      </w:pPr>
      <w:r w:rsidRPr="00787BA4">
        <w:rPr>
          <w:sz w:val="24"/>
          <w:szCs w:val="24"/>
          <w:rPrChange w:id="39" w:author="utente" w:date="2014-04-06T08:39:00Z">
            <w:rPr/>
          </w:rPrChange>
        </w:rPr>
        <w:t>L</w:t>
      </w:r>
      <w:r w:rsidR="007D6924" w:rsidRPr="00787BA4">
        <w:rPr>
          <w:sz w:val="24"/>
          <w:szCs w:val="24"/>
          <w:rPrChange w:id="40" w:author="utente" w:date="2014-04-06T08:39:00Z">
            <w:rPr/>
          </w:rPrChange>
        </w:rPr>
        <w:t>'esercizio delle prestazioni degli iscritti all’albo dei  dottori agronomi e dottori forestali, stante la continua produzione normativa e l’inarrestabile progresso scientifico e tecnologico, impone la necessità di un costante aggiornamento al fine di assicurare la più elevata qualità della prestazione professionale</w:t>
      </w:r>
      <w:r w:rsidRPr="00787BA4">
        <w:rPr>
          <w:sz w:val="24"/>
          <w:szCs w:val="24"/>
          <w:rPrChange w:id="41" w:author="utente" w:date="2014-04-06T08:39:00Z">
            <w:rPr/>
          </w:rPrChange>
        </w:rPr>
        <w:t>.</w:t>
      </w:r>
    </w:p>
    <w:p w:rsidR="00482C0A" w:rsidRDefault="00482C0A" w:rsidP="001F1BE7">
      <w:pPr>
        <w:spacing w:after="0"/>
        <w:jc w:val="both"/>
        <w:rPr>
          <w:ins w:id="42" w:author="utente" w:date="2014-04-06T09:14:00Z"/>
          <w:sz w:val="24"/>
          <w:szCs w:val="24"/>
        </w:rPr>
        <w:pPrChange w:id="43" w:author="utente" w:date="2014-04-06T09:07:00Z">
          <w:pPr>
            <w:spacing w:after="0"/>
            <w:jc w:val="center"/>
          </w:pPr>
        </w:pPrChange>
      </w:pPr>
    </w:p>
    <w:p w:rsidR="00787BA4" w:rsidRPr="00482C0A" w:rsidRDefault="001F1BE7" w:rsidP="001F1BE7">
      <w:pPr>
        <w:spacing w:after="0"/>
        <w:jc w:val="both"/>
        <w:rPr>
          <w:ins w:id="44" w:author="utente" w:date="2014-04-06T09:07:00Z"/>
          <w:b/>
          <w:sz w:val="28"/>
          <w:szCs w:val="28"/>
          <w:rPrChange w:id="45" w:author="utente" w:date="2014-04-06T09:14:00Z">
            <w:rPr>
              <w:ins w:id="46" w:author="utente" w:date="2014-04-06T09:07:00Z"/>
              <w:sz w:val="24"/>
              <w:szCs w:val="24"/>
            </w:rPr>
          </w:rPrChange>
        </w:rPr>
        <w:pPrChange w:id="47" w:author="utente" w:date="2014-04-06T09:07:00Z">
          <w:pPr>
            <w:spacing w:after="0"/>
            <w:jc w:val="center"/>
          </w:pPr>
        </w:pPrChange>
      </w:pPr>
      <w:ins w:id="48" w:author="utente" w:date="2014-04-06T09:06:00Z">
        <w:r w:rsidRPr="00482C0A">
          <w:rPr>
            <w:b/>
            <w:sz w:val="28"/>
            <w:szCs w:val="28"/>
            <w:rPrChange w:id="49" w:author="utente" w:date="2014-04-06T09:14:00Z">
              <w:rPr>
                <w:sz w:val="24"/>
                <w:szCs w:val="24"/>
              </w:rPr>
            </w:rPrChange>
          </w:rPr>
          <w:t xml:space="preserve">Di seguito sono riepilogate le norme ed i questi principali </w:t>
        </w:r>
      </w:ins>
      <w:ins w:id="50" w:author="utente" w:date="2014-04-06T09:07:00Z">
        <w:r w:rsidRPr="00482C0A">
          <w:rPr>
            <w:b/>
            <w:sz w:val="28"/>
            <w:szCs w:val="28"/>
            <w:rPrChange w:id="51" w:author="utente" w:date="2014-04-06T09:14:00Z">
              <w:rPr>
                <w:sz w:val="24"/>
                <w:szCs w:val="24"/>
              </w:rPr>
            </w:rPrChange>
          </w:rPr>
          <w:t>alle quali gli iscritti, gli Ordini, le Federazioni e le Agenzie Formative debbono attenersi per il rispetto di quanto previsto dai Regolamenti e dalle Linee Guida approvate dal CONAF.</w:t>
        </w:r>
      </w:ins>
    </w:p>
    <w:p w:rsidR="001F1BE7" w:rsidRPr="00482C0A" w:rsidRDefault="001F1BE7">
      <w:pPr>
        <w:suppressAutoHyphens w:val="0"/>
        <w:spacing w:after="0" w:line="240" w:lineRule="auto"/>
        <w:rPr>
          <w:ins w:id="52" w:author="utente" w:date="2014-04-06T09:08:00Z"/>
          <w:b/>
          <w:sz w:val="28"/>
          <w:szCs w:val="28"/>
          <w:rPrChange w:id="53" w:author="utente" w:date="2014-04-06T09:14:00Z">
            <w:rPr>
              <w:ins w:id="54" w:author="utente" w:date="2014-04-06T09:08:00Z"/>
              <w:sz w:val="24"/>
              <w:szCs w:val="24"/>
            </w:rPr>
          </w:rPrChange>
        </w:rPr>
      </w:pPr>
      <w:ins w:id="55" w:author="utente" w:date="2014-04-06T09:08:00Z">
        <w:r w:rsidRPr="00482C0A">
          <w:rPr>
            <w:b/>
            <w:sz w:val="28"/>
            <w:szCs w:val="28"/>
            <w:rPrChange w:id="56" w:author="utente" w:date="2014-04-06T09:14:00Z">
              <w:rPr>
                <w:sz w:val="24"/>
                <w:szCs w:val="24"/>
              </w:rPr>
            </w:rPrChange>
          </w:rPr>
          <w:br w:type="page"/>
        </w:r>
      </w:ins>
    </w:p>
    <w:p w:rsidR="001F3248" w:rsidRPr="00AD1C53" w:rsidDel="00787BA4" w:rsidRDefault="00703535" w:rsidP="00787BA4">
      <w:pPr>
        <w:pStyle w:val="Corpotesto"/>
        <w:jc w:val="both"/>
        <w:rPr>
          <w:del w:id="57" w:author="utente" w:date="2014-04-06T08:40:00Z"/>
          <w:smallCaps/>
          <w:sz w:val="28"/>
          <w:szCs w:val="28"/>
          <w:rPrChange w:id="58" w:author="utente" w:date="2014-04-06T10:54:00Z">
            <w:rPr>
              <w:del w:id="59" w:author="utente" w:date="2014-04-06T08:40:00Z"/>
            </w:rPr>
          </w:rPrChange>
        </w:rPr>
        <w:pPrChange w:id="60" w:author="utente" w:date="2014-04-06T08:45:00Z">
          <w:pPr>
            <w:pStyle w:val="Corpotesto"/>
            <w:jc w:val="both"/>
          </w:pPr>
        </w:pPrChange>
      </w:pPr>
      <w:del w:id="61" w:author="utente" w:date="2014-04-06T08:40:00Z">
        <w:r w:rsidRPr="00AD1C53" w:rsidDel="00787BA4">
          <w:rPr>
            <w:smallCaps/>
            <w:sz w:val="28"/>
            <w:szCs w:val="28"/>
            <w:rPrChange w:id="62" w:author="utente" w:date="2014-04-06T10:54:00Z">
              <w:rPr/>
            </w:rPrChange>
          </w:rPr>
          <w:lastRenderedPageBreak/>
          <w:delText>La</w:delText>
        </w:r>
        <w:r w:rsidR="007D6924" w:rsidRPr="00AD1C53" w:rsidDel="00787BA4">
          <w:rPr>
            <w:smallCaps/>
            <w:sz w:val="28"/>
            <w:szCs w:val="28"/>
            <w:rPrChange w:id="63" w:author="utente" w:date="2014-04-06T10:54:00Z">
              <w:rPr/>
            </w:rPrChange>
          </w:rPr>
          <w:delText xml:space="preserve"> formazione permanente costituisce un punto cruciale della strategia definita dal Consiglio Europeo (Lisbona 2000) cioè nel realizzare un “</w:delText>
        </w:r>
        <w:r w:rsidR="007D6924" w:rsidRPr="00AD1C53" w:rsidDel="00787BA4">
          <w:rPr>
            <w:i/>
            <w:iCs/>
            <w:smallCaps/>
            <w:sz w:val="28"/>
            <w:szCs w:val="28"/>
            <w:rPrChange w:id="64" w:author="utente" w:date="2014-04-06T10:54:00Z">
              <w:rPr>
                <w:i/>
                <w:iCs/>
              </w:rPr>
            </w:rPrChange>
          </w:rPr>
          <w:delText>economia basata sulla conoscenza più competitiva del mondo entro il 2010</w:delText>
        </w:r>
        <w:r w:rsidR="007D6924" w:rsidRPr="00AD1C53" w:rsidDel="00787BA4">
          <w:rPr>
            <w:smallCaps/>
            <w:sz w:val="28"/>
            <w:szCs w:val="28"/>
            <w:rPrChange w:id="65" w:author="utente" w:date="2014-04-06T10:54:00Z">
              <w:rPr/>
            </w:rPrChange>
          </w:rPr>
          <w:delText>” in grado di realizzare una crescita economica sostenibile, accompagnata da nuove e migliori condizioni e una maggiore coesione sociale;</w:delText>
        </w:r>
      </w:del>
    </w:p>
    <w:p w:rsidR="001F3248" w:rsidRPr="00AD1C53" w:rsidDel="00053B37" w:rsidRDefault="00703535" w:rsidP="00787BA4">
      <w:pPr>
        <w:pStyle w:val="Corpotesto"/>
        <w:numPr>
          <w:ilvl w:val="0"/>
          <w:numId w:val="41"/>
        </w:numPr>
        <w:jc w:val="both"/>
        <w:rPr>
          <w:del w:id="66" w:author="utente" w:date="2014-04-06T08:36:00Z"/>
          <w:smallCaps/>
          <w:sz w:val="28"/>
          <w:szCs w:val="28"/>
          <w:rPrChange w:id="67" w:author="utente" w:date="2014-04-06T10:54:00Z">
            <w:rPr>
              <w:del w:id="68" w:author="utente" w:date="2014-04-06T08:36:00Z"/>
            </w:rPr>
          </w:rPrChange>
        </w:rPr>
        <w:pPrChange w:id="69" w:author="utente" w:date="2014-04-06T08:45:00Z">
          <w:pPr>
            <w:pStyle w:val="Corpotesto"/>
            <w:numPr>
              <w:numId w:val="41"/>
            </w:numPr>
            <w:ind w:left="720" w:hanging="360"/>
            <w:jc w:val="both"/>
          </w:pPr>
        </w:pPrChange>
      </w:pPr>
      <w:del w:id="70" w:author="utente" w:date="2014-04-06T08:36:00Z">
        <w:r w:rsidRPr="00AD1C53" w:rsidDel="00053B37">
          <w:rPr>
            <w:smallCaps/>
            <w:sz w:val="28"/>
            <w:szCs w:val="28"/>
            <w:rPrChange w:id="71" w:author="utente" w:date="2014-04-06T10:54:00Z">
              <w:rPr/>
            </w:rPrChange>
          </w:rPr>
          <w:delText>L</w:delText>
        </w:r>
        <w:r w:rsidR="007D6924" w:rsidRPr="00AD1C53" w:rsidDel="00053B37">
          <w:rPr>
            <w:smallCaps/>
            <w:sz w:val="28"/>
            <w:szCs w:val="28"/>
            <w:rPrChange w:id="72" w:author="utente" w:date="2014-04-06T10:54:00Z">
              <w:rPr/>
            </w:rPrChange>
          </w:rPr>
          <w:delText>a direttiva 2005/36/CE del Parlamento europeo e del Consiglio del 7 settembre 2005 considera (considerando 39) che “</w:delText>
        </w:r>
        <w:r w:rsidR="007D6924" w:rsidRPr="00AD1C53" w:rsidDel="00053B37">
          <w:rPr>
            <w:i/>
            <w:iCs/>
            <w:smallCaps/>
            <w:sz w:val="28"/>
            <w:szCs w:val="28"/>
            <w:rPrChange w:id="73" w:author="utente" w:date="2014-04-06T10:54:00Z">
              <w:rPr>
                <w:i/>
                <w:iCs/>
              </w:rPr>
            </w:rPrChange>
          </w:rPr>
          <w:delText>data la rapidità dell’evoluzione tecnica e del progresso scientifico, l’apprendimento lungo tutto l’arco della vita è particolarmente importante per numerose professioni. In questo contesto, spetta agli Stati membri stabilire le modalità con cui, grazie alla formazione continua, i professionisti si adegueranno ai progressi tecnici e scientifici</w:delText>
        </w:r>
        <w:r w:rsidR="007D6924" w:rsidRPr="00AD1C53" w:rsidDel="00053B37">
          <w:rPr>
            <w:smallCaps/>
            <w:sz w:val="28"/>
            <w:szCs w:val="28"/>
            <w:rPrChange w:id="74" w:author="utente" w:date="2014-04-06T10:54:00Z">
              <w:rPr/>
            </w:rPrChange>
          </w:rPr>
          <w:delText>” e quindi stabilisce all’art. 22, in particolare la lettera b, la necessità che “</w:delText>
        </w:r>
        <w:r w:rsidR="007D6924" w:rsidRPr="00AD1C53" w:rsidDel="00053B37">
          <w:rPr>
            <w:i/>
            <w:iCs/>
            <w:smallCaps/>
            <w:sz w:val="28"/>
            <w:szCs w:val="28"/>
            <w:rPrChange w:id="75" w:author="utente" w:date="2014-04-06T10:54:00Z">
              <w:rPr>
                <w:i/>
                <w:iCs/>
              </w:rPr>
            </w:rPrChange>
          </w:rPr>
          <w:delText>secondo le procedure specifiche di ciascuno Stato membro, la formazione e l’istruzione permanente permettono alle persone che hanno completato i propri studi di tenersi al passo con i progressi professionali in misura necessaria a mantenere prestazioni professionali sicure ed efficaci</w:delText>
        </w:r>
        <w:r w:rsidR="007D6924" w:rsidRPr="00AD1C53" w:rsidDel="00053B37">
          <w:rPr>
            <w:smallCaps/>
            <w:sz w:val="28"/>
            <w:szCs w:val="28"/>
            <w:rPrChange w:id="76" w:author="utente" w:date="2014-04-06T10:54:00Z">
              <w:rPr/>
            </w:rPrChange>
          </w:rPr>
          <w:delText>”;</w:delText>
        </w:r>
      </w:del>
    </w:p>
    <w:p w:rsidR="00703535" w:rsidRPr="00AD1C53" w:rsidDel="00053B37" w:rsidRDefault="00703535" w:rsidP="00787BA4">
      <w:pPr>
        <w:suppressAutoHyphens w:val="0"/>
        <w:spacing w:after="0" w:line="240" w:lineRule="auto"/>
        <w:jc w:val="both"/>
        <w:rPr>
          <w:del w:id="77" w:author="utente" w:date="2014-04-06T08:36:00Z"/>
          <w:rStyle w:val="normarticoli1"/>
          <w:smallCaps/>
          <w:sz w:val="28"/>
          <w:szCs w:val="28"/>
          <w:rPrChange w:id="78" w:author="utente" w:date="2014-04-06T10:54:00Z">
            <w:rPr>
              <w:del w:id="79" w:author="utente" w:date="2014-04-06T08:36:00Z"/>
              <w:rStyle w:val="normarticoli1"/>
              <w:sz w:val="20"/>
            </w:rPr>
          </w:rPrChange>
        </w:rPr>
        <w:pPrChange w:id="80" w:author="utente" w:date="2014-04-06T08:45:00Z">
          <w:pPr>
            <w:suppressAutoHyphens w:val="0"/>
            <w:spacing w:after="0" w:line="240" w:lineRule="auto"/>
          </w:pPr>
        </w:pPrChange>
      </w:pPr>
      <w:del w:id="81" w:author="utente" w:date="2014-04-06T08:36:00Z">
        <w:r w:rsidRPr="00AD1C53" w:rsidDel="00053B37">
          <w:rPr>
            <w:rStyle w:val="normarticoli1"/>
            <w:smallCaps/>
            <w:sz w:val="28"/>
            <w:szCs w:val="28"/>
            <w:rPrChange w:id="82" w:author="utente" w:date="2014-04-06T10:54:00Z">
              <w:rPr>
                <w:rStyle w:val="normarticoli1"/>
                <w:sz w:val="20"/>
              </w:rPr>
            </w:rPrChange>
          </w:rPr>
          <w:br w:type="page"/>
        </w:r>
      </w:del>
    </w:p>
    <w:p w:rsidR="00A1576E" w:rsidRPr="00AD1C53" w:rsidDel="00787BA4" w:rsidRDefault="00A1576E" w:rsidP="00787BA4">
      <w:pPr>
        <w:spacing w:before="480" w:after="0"/>
        <w:jc w:val="both"/>
        <w:rPr>
          <w:del w:id="83" w:author="utente" w:date="2014-04-06T08:39:00Z"/>
          <w:rStyle w:val="normarticoli1"/>
          <w:smallCaps/>
          <w:sz w:val="28"/>
          <w:szCs w:val="28"/>
          <w:rPrChange w:id="84" w:author="utente" w:date="2014-04-06T10:54:00Z">
            <w:rPr>
              <w:del w:id="85" w:author="utente" w:date="2014-04-06T08:39:00Z"/>
              <w:rStyle w:val="normarticoli1"/>
              <w:sz w:val="20"/>
            </w:rPr>
          </w:rPrChange>
        </w:rPr>
        <w:pPrChange w:id="86" w:author="utente" w:date="2014-04-06T08:45:00Z">
          <w:pPr>
            <w:spacing w:before="480" w:after="0"/>
            <w:jc w:val="center"/>
          </w:pPr>
        </w:pPrChange>
      </w:pPr>
      <w:del w:id="87" w:author="utente" w:date="2014-04-06T08:39:00Z">
        <w:r w:rsidRPr="00AD1C53" w:rsidDel="00787BA4">
          <w:rPr>
            <w:rStyle w:val="normarticoli1"/>
            <w:smallCaps/>
            <w:sz w:val="28"/>
            <w:szCs w:val="28"/>
            <w:rPrChange w:id="88" w:author="utente" w:date="2014-04-06T10:54:00Z">
              <w:rPr>
                <w:rStyle w:val="normarticoli1"/>
                <w:sz w:val="20"/>
              </w:rPr>
            </w:rPrChange>
          </w:rPr>
          <w:delText>Art. 1</w:delText>
        </w:r>
      </w:del>
    </w:p>
    <w:p w:rsidR="00A1576E" w:rsidRPr="00AD1C53" w:rsidDel="00787BA4" w:rsidRDefault="00A1576E" w:rsidP="00787BA4">
      <w:pPr>
        <w:spacing w:after="360"/>
        <w:jc w:val="both"/>
        <w:rPr>
          <w:del w:id="89" w:author="utente" w:date="2014-04-06T08:39:00Z"/>
          <w:rFonts w:cs="Arial"/>
          <w:smallCaps/>
          <w:sz w:val="28"/>
          <w:szCs w:val="28"/>
          <w:rPrChange w:id="90" w:author="utente" w:date="2014-04-06T10:54:00Z">
            <w:rPr>
              <w:del w:id="91" w:author="utente" w:date="2014-04-06T08:39:00Z"/>
              <w:rFonts w:cs="Arial"/>
              <w:sz w:val="24"/>
              <w:szCs w:val="24"/>
            </w:rPr>
          </w:rPrChange>
        </w:rPr>
        <w:pPrChange w:id="92" w:author="utente" w:date="2014-04-06T08:45:00Z">
          <w:pPr>
            <w:spacing w:after="360"/>
            <w:jc w:val="center"/>
          </w:pPr>
        </w:pPrChange>
      </w:pPr>
      <w:del w:id="93" w:author="utente" w:date="2014-04-06T08:39:00Z">
        <w:r w:rsidRPr="00AD1C53" w:rsidDel="00787BA4">
          <w:rPr>
            <w:rStyle w:val="normarticoli1"/>
            <w:smallCaps/>
            <w:sz w:val="28"/>
            <w:szCs w:val="28"/>
            <w:rPrChange w:id="94" w:author="utente" w:date="2014-04-06T10:54:00Z">
              <w:rPr>
                <w:rStyle w:val="normarticoli1"/>
                <w:sz w:val="20"/>
              </w:rPr>
            </w:rPrChange>
          </w:rPr>
          <w:delText>Definizioni</w:delText>
        </w:r>
      </w:del>
    </w:p>
    <w:p w:rsidR="00A1576E" w:rsidRPr="00AD1C53" w:rsidDel="00787BA4" w:rsidRDefault="00A1576E" w:rsidP="00787BA4">
      <w:pPr>
        <w:jc w:val="both"/>
        <w:rPr>
          <w:del w:id="95" w:author="utente" w:date="2014-04-06T08:39:00Z"/>
          <w:rFonts w:cs="Arial"/>
          <w:b/>
          <w:smallCaps/>
          <w:sz w:val="28"/>
          <w:szCs w:val="28"/>
          <w:u w:val="single"/>
          <w:rPrChange w:id="96" w:author="utente" w:date="2014-04-06T10:54:00Z">
            <w:rPr>
              <w:del w:id="97" w:author="utente" w:date="2014-04-06T08:39:00Z"/>
              <w:rFonts w:cs="Arial"/>
              <w:b/>
              <w:sz w:val="24"/>
              <w:szCs w:val="24"/>
              <w:u w:val="single"/>
            </w:rPr>
          </w:rPrChange>
        </w:rPr>
        <w:pPrChange w:id="98" w:author="utente" w:date="2014-04-06T08:45:00Z">
          <w:pPr>
            <w:jc w:val="both"/>
          </w:pPr>
        </w:pPrChange>
      </w:pPr>
      <w:del w:id="99" w:author="utente" w:date="2014-04-06T08:39:00Z">
        <w:r w:rsidRPr="00AD1C53" w:rsidDel="00787BA4">
          <w:rPr>
            <w:rFonts w:cs="Arial"/>
            <w:smallCaps/>
            <w:sz w:val="28"/>
            <w:szCs w:val="28"/>
            <w:rPrChange w:id="100" w:author="utente" w:date="2014-04-06T10:54:00Z">
              <w:rPr>
                <w:rFonts w:cs="Arial"/>
                <w:sz w:val="24"/>
                <w:szCs w:val="24"/>
              </w:rPr>
            </w:rPrChange>
          </w:rPr>
          <w:delText xml:space="preserve">Ai fini del presente regolamento, </w:delText>
        </w:r>
        <w:r w:rsidR="00E87709" w:rsidRPr="00AD1C53" w:rsidDel="00787BA4">
          <w:rPr>
            <w:rFonts w:cs="Arial"/>
            <w:smallCaps/>
            <w:sz w:val="28"/>
            <w:szCs w:val="28"/>
            <w:rPrChange w:id="101" w:author="utente" w:date="2014-04-06T10:54:00Z">
              <w:rPr>
                <w:rFonts w:cs="Arial"/>
                <w:sz w:val="24"/>
                <w:szCs w:val="24"/>
              </w:rPr>
            </w:rPrChange>
          </w:rPr>
          <w:delText>Sono assunte le seguenti definizioni</w:delText>
        </w:r>
        <w:r w:rsidRPr="00AD1C53" w:rsidDel="00787BA4">
          <w:rPr>
            <w:rFonts w:cs="Arial"/>
            <w:smallCaps/>
            <w:sz w:val="28"/>
            <w:szCs w:val="28"/>
            <w:rPrChange w:id="102" w:author="utente" w:date="2014-04-06T10:54:00Z">
              <w:rPr>
                <w:rFonts w:cs="Arial"/>
                <w:sz w:val="24"/>
                <w:szCs w:val="24"/>
              </w:rPr>
            </w:rPrChange>
          </w:rPr>
          <w:delText>: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103" w:author="utente" w:date="2014-04-06T08:39:00Z"/>
          <w:rFonts w:cs="Arial"/>
          <w:smallCaps/>
          <w:sz w:val="28"/>
          <w:szCs w:val="28"/>
          <w:lang w:eastAsia="it-IT"/>
          <w:rPrChange w:id="104" w:author="utente" w:date="2014-04-06T10:54:00Z">
            <w:rPr>
              <w:del w:id="105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106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107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08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Ordinamento professionale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09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la L. 3/76 modificata ed integrata dalla L. 152/92, il relativo regolamento di esecuzione DPR 350/81, con le integrazioni e modifiche  del DPR  328/2001, del DPR 169/2005 e del DPR 137/2012;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110" w:author="utente" w:date="2014-04-06T08:39:00Z"/>
          <w:rFonts w:cs="Arial"/>
          <w:smallCaps/>
          <w:sz w:val="28"/>
          <w:szCs w:val="28"/>
          <w:lang w:eastAsia="it-IT"/>
          <w:rPrChange w:id="111" w:author="utente" w:date="2014-04-06T10:54:00Z">
            <w:rPr>
              <w:del w:id="112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113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114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15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Consiglio dell’Ordine Nazionale dei Dottori Agronomi e dei Dottori Forestali</w:delText>
        </w:r>
        <w:r w:rsidRPr="00AD1C53" w:rsidDel="00787BA4">
          <w:rPr>
            <w:rFonts w:cs="Arial"/>
            <w:b/>
            <w:smallCaps/>
            <w:sz w:val="28"/>
            <w:szCs w:val="28"/>
            <w:lang w:eastAsia="it-IT"/>
            <w:rPrChange w:id="116" w:author="utente" w:date="2014-04-06T10:54:00Z">
              <w:rPr>
                <w:rFonts w:cs="Arial"/>
                <w:b/>
                <w:sz w:val="24"/>
                <w:szCs w:val="24"/>
                <w:lang w:eastAsia="it-IT"/>
              </w:rPr>
            </w:rPrChange>
          </w:rPr>
          <w:delText xml:space="preserve"> 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17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di cui alla L. 3/76 e s.m.i, di seguito denominato CONAF;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118" w:author="utente" w:date="2014-04-06T08:39:00Z"/>
          <w:rFonts w:cs="Arial"/>
          <w:smallCaps/>
          <w:sz w:val="28"/>
          <w:szCs w:val="28"/>
          <w:lang w:eastAsia="it-IT"/>
          <w:rPrChange w:id="119" w:author="utente" w:date="2014-04-06T10:54:00Z">
            <w:rPr>
              <w:del w:id="120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121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122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23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Consiglio</w:delText>
        </w:r>
        <w:r w:rsidR="00C132C6"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24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 xml:space="preserve"> Nazionale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25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l'organo di governo dell’Ordine Nazionale;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126" w:author="utente" w:date="2014-04-06T08:39:00Z"/>
          <w:rFonts w:cs="Arial"/>
          <w:smallCaps/>
          <w:sz w:val="28"/>
          <w:szCs w:val="28"/>
          <w:lang w:eastAsia="it-IT"/>
          <w:rPrChange w:id="127" w:author="utente" w:date="2014-04-06T10:54:00Z">
            <w:rPr>
              <w:del w:id="128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129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130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31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Ordine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32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l'Ordine dei Dottori Agronomi e dei Dottori Forestali di cui all'art.9, comma 1, della Legge 7 gennaio 1976, n. 3 e s.m.i.;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133" w:author="utente" w:date="2014-04-06T08:39:00Z"/>
          <w:rFonts w:cs="Arial"/>
          <w:smallCaps/>
          <w:sz w:val="28"/>
          <w:szCs w:val="28"/>
          <w:lang w:eastAsia="it-IT"/>
          <w:rPrChange w:id="134" w:author="utente" w:date="2014-04-06T10:54:00Z">
            <w:rPr>
              <w:del w:id="135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136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137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38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Funzioni istituzionali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39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le funzioni del Consiglio Nazionale previste dalla legge e dai regolamenti nonché dagli usi osservati come diritto pubblico, così come previsto dall'art. 11 del codice civile;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140" w:author="utente" w:date="2014-04-06T08:39:00Z"/>
          <w:rFonts w:cs="Arial"/>
          <w:smallCaps/>
          <w:sz w:val="28"/>
          <w:szCs w:val="28"/>
          <w:lang w:eastAsia="it-IT"/>
          <w:rPrChange w:id="141" w:author="utente" w:date="2014-04-06T10:54:00Z">
            <w:rPr>
              <w:del w:id="142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143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144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45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Iscritti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46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 xml:space="preserve">: i </w:delText>
        </w:r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47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Dottori Agronomi e Dottori Forestali,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48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 xml:space="preserve"> i soggetti abilitati all’esercizio della professione ed iscritti agli albi della sezione A di cui all'art. 3 della Legge 7 gennaio 1976, n. 3 così come modificato ed integrato dal DPR del 5 Giugno 2001, n. 328 e </w:delText>
        </w:r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49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Agronomi Iunior e  Forestali Iunior, Biotecnologi Agrari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50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 xml:space="preserve">, abilitati all’esercizio della professione ed iscritti alla sezione B di cui all’art.10 comma 4 del DPR 328/2001; </w:delText>
        </w:r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51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le società tra professionisti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52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 xml:space="preserve"> di cui alla la  LEGGE 12 novembre 2011, n. 183;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153" w:author="utente" w:date="2014-04-06T08:39:00Z"/>
          <w:rFonts w:cs="Arial"/>
          <w:smallCaps/>
          <w:sz w:val="28"/>
          <w:szCs w:val="28"/>
          <w:lang w:eastAsia="it-IT"/>
          <w:rPrChange w:id="154" w:author="utente" w:date="2014-04-06T10:54:00Z">
            <w:rPr>
              <w:del w:id="155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156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157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58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Professione regolamentata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59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si intende l'attività, o l'insieme delle attività, riservate per espressa disposizione di legge o non riservate, il cui esercizio è consentito solo a seguito d'iscrizione in Ordini o Collegi subordinatamente al possesso di qualifiche professionali o all'accertamento delle specifiche professionalità;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del w:id="160" w:author="utente" w:date="2014-04-06T08:39:00Z"/>
          <w:rFonts w:cs="Arial"/>
          <w:smallCaps/>
          <w:sz w:val="28"/>
          <w:szCs w:val="28"/>
          <w:lang w:eastAsia="it-IT"/>
          <w:rPrChange w:id="161" w:author="utente" w:date="2014-04-06T10:54:00Z">
            <w:rPr>
              <w:del w:id="162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163" w:author="utente" w:date="2014-04-06T08:45:00Z">
          <w:pPr>
            <w:numPr>
              <w:numId w:val="34"/>
            </w:numPr>
            <w:suppressAutoHyphens w:val="0"/>
            <w:autoSpaceDE w:val="0"/>
            <w:autoSpaceDN w:val="0"/>
            <w:adjustRightInd w:val="0"/>
            <w:spacing w:line="240" w:lineRule="auto"/>
            <w:ind w:left="720" w:hanging="360"/>
            <w:jc w:val="both"/>
          </w:pPr>
        </w:pPrChange>
      </w:pPr>
      <w:del w:id="164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65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Professionista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66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si intende l'esercente la professione regolamentata di cui alla lettera g.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167" w:author="utente" w:date="2014-04-06T08:39:00Z"/>
          <w:rFonts w:cs="Arial"/>
          <w:smallCaps/>
          <w:sz w:val="28"/>
          <w:szCs w:val="28"/>
          <w:lang w:eastAsia="it-IT"/>
          <w:rPrChange w:id="168" w:author="utente" w:date="2014-04-06T10:54:00Z">
            <w:rPr>
              <w:del w:id="169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170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171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72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Portale Istituzionale CONAF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73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il sito internet ufficiale del Consiglio Nazionale;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174" w:author="utente" w:date="2014-04-06T08:39:00Z"/>
          <w:rFonts w:cs="Arial"/>
          <w:smallCaps/>
          <w:sz w:val="28"/>
          <w:szCs w:val="28"/>
          <w:lang w:eastAsia="it-IT"/>
          <w:rPrChange w:id="175" w:author="utente" w:date="2014-04-06T10:54:00Z">
            <w:rPr>
              <w:del w:id="176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177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178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79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Bollettino Ufficiale CONAF, B.U.C</w:delText>
        </w:r>
        <w:r w:rsidRPr="00AD1C53" w:rsidDel="00787BA4">
          <w:rPr>
            <w:rFonts w:cs="Arial"/>
            <w:b/>
            <w:smallCaps/>
            <w:sz w:val="28"/>
            <w:szCs w:val="28"/>
            <w:lang w:eastAsia="it-IT"/>
            <w:rPrChange w:id="180" w:author="utente" w:date="2014-04-06T10:54:00Z">
              <w:rPr>
                <w:rFonts w:cs="Arial"/>
                <w:b/>
                <w:sz w:val="24"/>
                <w:szCs w:val="24"/>
                <w:lang w:eastAsia="it-IT"/>
              </w:rPr>
            </w:rPrChange>
          </w:rPr>
          <w:delText>.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81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è lo strumento legale per la conoscenza dei regolamenti e degli atti emanati dal Conaf;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182" w:author="utente" w:date="2014-04-06T08:39:00Z"/>
          <w:smallCaps/>
          <w:color w:val="000000"/>
          <w:sz w:val="28"/>
          <w:szCs w:val="28"/>
          <w:lang w:eastAsia="it-IT"/>
          <w:rPrChange w:id="183" w:author="utente" w:date="2014-04-06T10:54:00Z">
            <w:rPr>
              <w:del w:id="184" w:author="utente" w:date="2014-04-06T08:39:00Z"/>
              <w:color w:val="000000"/>
              <w:sz w:val="24"/>
              <w:szCs w:val="24"/>
              <w:lang w:eastAsia="it-IT"/>
            </w:rPr>
          </w:rPrChange>
        </w:rPr>
        <w:pPrChange w:id="185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186" w:author="utente" w:date="2014-04-06T08:39:00Z">
        <w:r w:rsidRPr="00AD1C53" w:rsidDel="00787BA4">
          <w:rPr>
            <w:b/>
            <w:smallCaps/>
            <w:color w:val="000000"/>
            <w:sz w:val="28"/>
            <w:szCs w:val="28"/>
            <w:u w:val="single"/>
            <w:lang w:eastAsia="it-IT"/>
            <w:rPrChange w:id="187" w:author="utente" w:date="2014-04-06T10:54:00Z">
              <w:rPr>
                <w:b/>
                <w:color w:val="000000"/>
                <w:sz w:val="24"/>
                <w:szCs w:val="24"/>
                <w:u w:val="single"/>
                <w:lang w:eastAsia="it-IT"/>
              </w:rPr>
            </w:rPrChange>
          </w:rPr>
          <w:delText>Federazione Regionale</w:delText>
        </w:r>
        <w:r w:rsidRPr="00AD1C53" w:rsidDel="00787BA4">
          <w:rPr>
            <w:smallCaps/>
            <w:color w:val="000000"/>
            <w:sz w:val="28"/>
            <w:szCs w:val="28"/>
            <w:lang w:eastAsia="it-IT"/>
            <w:rPrChange w:id="188" w:author="utente" w:date="2014-04-06T10:54:00Z">
              <w:rPr>
                <w:color w:val="000000"/>
                <w:sz w:val="24"/>
                <w:szCs w:val="24"/>
                <w:lang w:eastAsia="it-IT"/>
              </w:rPr>
            </w:rPrChange>
          </w:rPr>
          <w:delText xml:space="preserve">, è l’istituzione a livello regionale di rappresentanza dell’Ordine così come definita dall’art. 21 bis della </w:delText>
        </w:r>
        <w:r w:rsidRPr="00AD1C53" w:rsidDel="00787BA4">
          <w:rPr>
            <w:rFonts w:cs="BookAntiqua"/>
            <w:smallCaps/>
            <w:color w:val="000000"/>
            <w:sz w:val="28"/>
            <w:szCs w:val="28"/>
            <w:lang w:eastAsia="it-IT"/>
            <w:rPrChange w:id="189" w:author="utente" w:date="2014-04-06T10:54:00Z">
              <w:rPr>
                <w:rFonts w:cs="BookAntiqua"/>
                <w:color w:val="000000"/>
                <w:sz w:val="24"/>
                <w:szCs w:val="24"/>
                <w:lang w:eastAsia="it-IT"/>
              </w:rPr>
            </w:rPrChange>
          </w:rPr>
          <w:delText>Legge 7 gennaio 1976, n. 3 e s.m.i.</w:delText>
        </w:r>
        <w:r w:rsidRPr="00AD1C53" w:rsidDel="00787BA4">
          <w:rPr>
            <w:smallCaps/>
            <w:color w:val="000000"/>
            <w:sz w:val="28"/>
            <w:szCs w:val="28"/>
            <w:lang w:eastAsia="it-IT"/>
            <w:rPrChange w:id="190" w:author="utente" w:date="2014-04-06T10:54:00Z">
              <w:rPr>
                <w:color w:val="000000"/>
                <w:sz w:val="24"/>
                <w:szCs w:val="24"/>
                <w:lang w:eastAsia="it-IT"/>
              </w:rPr>
            </w:rPrChange>
          </w:rPr>
          <w:delText>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191" w:author="utente" w:date="2014-04-06T08:39:00Z"/>
          <w:rFonts w:cs="Arial"/>
          <w:smallCaps/>
          <w:sz w:val="28"/>
          <w:szCs w:val="28"/>
          <w:lang w:eastAsia="it-IT"/>
          <w:rPrChange w:id="192" w:author="utente" w:date="2014-04-06T10:54:00Z">
            <w:rPr>
              <w:del w:id="193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194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195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196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Consiglio della Federazione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197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organo Federazione a livello Regionale che svolge funzioni di rappresentanza e amministrative;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198" w:author="utente" w:date="2014-04-06T08:39:00Z"/>
          <w:rFonts w:cs="Arial"/>
          <w:smallCaps/>
          <w:sz w:val="28"/>
          <w:szCs w:val="28"/>
          <w:lang w:eastAsia="it-IT"/>
          <w:rPrChange w:id="199" w:author="utente" w:date="2014-04-06T10:54:00Z">
            <w:rPr>
              <w:del w:id="200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201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202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203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Assemblea della Federazione Regionale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204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 xml:space="preserve">: l’assemblea dei consiglieri degli ordini territoriali della Regione o regioni costituenti a federazione; 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205" w:author="utente" w:date="2014-04-06T08:39:00Z"/>
          <w:smallCaps/>
          <w:color w:val="000000"/>
          <w:sz w:val="28"/>
          <w:szCs w:val="28"/>
          <w:lang w:eastAsia="it-IT"/>
          <w:rPrChange w:id="206" w:author="utente" w:date="2014-04-06T10:54:00Z">
            <w:rPr>
              <w:del w:id="207" w:author="utente" w:date="2014-04-06T08:39:00Z"/>
              <w:color w:val="000000"/>
              <w:sz w:val="24"/>
              <w:szCs w:val="24"/>
              <w:lang w:eastAsia="it-IT"/>
            </w:rPr>
          </w:rPrChange>
        </w:rPr>
        <w:pPrChange w:id="208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209" w:author="utente" w:date="2014-04-06T08:39:00Z">
        <w:r w:rsidRPr="00AD1C53" w:rsidDel="00787BA4">
          <w:rPr>
            <w:b/>
            <w:smallCaps/>
            <w:color w:val="000000"/>
            <w:sz w:val="28"/>
            <w:szCs w:val="28"/>
            <w:u w:val="single"/>
            <w:lang w:eastAsia="it-IT"/>
            <w:rPrChange w:id="210" w:author="utente" w:date="2014-04-06T10:54:00Z">
              <w:rPr>
                <w:b/>
                <w:color w:val="000000"/>
                <w:sz w:val="24"/>
                <w:szCs w:val="24"/>
                <w:u w:val="single"/>
                <w:lang w:eastAsia="it-IT"/>
              </w:rPr>
            </w:rPrChange>
          </w:rPr>
          <w:delText>Consulta delle Federazioni</w:delText>
        </w:r>
        <w:r w:rsidRPr="00AD1C53" w:rsidDel="00787BA4">
          <w:rPr>
            <w:smallCaps/>
            <w:color w:val="000000"/>
            <w:sz w:val="28"/>
            <w:szCs w:val="28"/>
            <w:lang w:eastAsia="it-IT"/>
            <w:rPrChange w:id="211" w:author="utente" w:date="2014-04-06T10:54:00Z">
              <w:rPr>
                <w:color w:val="000000"/>
                <w:sz w:val="24"/>
                <w:szCs w:val="24"/>
                <w:lang w:eastAsia="it-IT"/>
              </w:rPr>
            </w:rPrChange>
          </w:rPr>
          <w:delText>, il coordinamento delle Federazioni Regionali;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212" w:author="utente" w:date="2014-04-06T08:39:00Z"/>
          <w:rFonts w:cs="Arial"/>
          <w:smallCaps/>
          <w:sz w:val="28"/>
          <w:szCs w:val="28"/>
          <w:lang w:eastAsia="it-IT"/>
          <w:rPrChange w:id="213" w:author="utente" w:date="2014-04-06T10:54:00Z">
            <w:rPr>
              <w:del w:id="214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215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216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217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Ordine territoriale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218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Ente pubblico non economico a livello provinciale o interprovinciale costituito dagli iscritti nella circoscrizione;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219" w:author="utente" w:date="2014-04-06T08:39:00Z"/>
          <w:rFonts w:cs="Arial"/>
          <w:smallCaps/>
          <w:sz w:val="28"/>
          <w:szCs w:val="28"/>
          <w:lang w:eastAsia="it-IT"/>
          <w:rPrChange w:id="220" w:author="utente" w:date="2014-04-06T10:54:00Z">
            <w:rPr>
              <w:del w:id="221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222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223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224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Consiglio dell’Ordine territoriale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225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organo dell’Ordine a livello provinciale o interprovinciale che svolge funzioni di rappresentanza e amministrative;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226" w:author="utente" w:date="2014-04-06T08:39:00Z"/>
          <w:rFonts w:cs="Arial"/>
          <w:smallCaps/>
          <w:sz w:val="28"/>
          <w:szCs w:val="28"/>
          <w:lang w:eastAsia="it-IT"/>
          <w:rPrChange w:id="227" w:author="utente" w:date="2014-04-06T10:54:00Z">
            <w:rPr>
              <w:del w:id="228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229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230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231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Assemblea dell’Ordine Territoriale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232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 xml:space="preserve">: l’assemblea degli iscritti all’ordine territoriale; 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233" w:author="utente" w:date="2014-04-06T08:39:00Z"/>
          <w:smallCaps/>
          <w:color w:val="000000"/>
          <w:sz w:val="28"/>
          <w:szCs w:val="28"/>
          <w:lang w:eastAsia="it-IT"/>
          <w:rPrChange w:id="234" w:author="utente" w:date="2014-04-06T10:54:00Z">
            <w:rPr>
              <w:del w:id="235" w:author="utente" w:date="2014-04-06T08:39:00Z"/>
              <w:color w:val="000000"/>
              <w:sz w:val="24"/>
              <w:szCs w:val="24"/>
              <w:lang w:eastAsia="it-IT"/>
            </w:rPr>
          </w:rPrChange>
        </w:rPr>
        <w:pPrChange w:id="236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237" w:author="utente" w:date="2014-04-06T08:39:00Z">
        <w:r w:rsidRPr="00AD1C53" w:rsidDel="00787BA4">
          <w:rPr>
            <w:b/>
            <w:smallCaps/>
            <w:color w:val="000000"/>
            <w:sz w:val="28"/>
            <w:szCs w:val="28"/>
            <w:u w:val="single"/>
            <w:lang w:eastAsia="it-IT"/>
            <w:rPrChange w:id="238" w:author="utente" w:date="2014-04-06T10:54:00Z">
              <w:rPr>
                <w:b/>
                <w:color w:val="000000"/>
                <w:sz w:val="24"/>
                <w:szCs w:val="24"/>
                <w:u w:val="single"/>
                <w:lang w:eastAsia="it-IT"/>
              </w:rPr>
            </w:rPrChange>
          </w:rPr>
          <w:delText>Assemblea dei Presidenti</w:delText>
        </w:r>
        <w:r w:rsidRPr="00AD1C53" w:rsidDel="00787BA4">
          <w:rPr>
            <w:smallCaps/>
            <w:color w:val="000000"/>
            <w:sz w:val="28"/>
            <w:szCs w:val="28"/>
            <w:lang w:eastAsia="it-IT"/>
            <w:rPrChange w:id="239" w:author="utente" w:date="2014-04-06T10:54:00Z">
              <w:rPr>
                <w:color w:val="000000"/>
                <w:sz w:val="24"/>
                <w:szCs w:val="24"/>
                <w:lang w:eastAsia="it-IT"/>
              </w:rPr>
            </w:rPrChange>
          </w:rPr>
          <w:delText>, l’assemblea dei Presidenti degli Ordini territoriali;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240" w:author="utente" w:date="2014-04-06T08:39:00Z"/>
          <w:rFonts w:cs="Arial"/>
          <w:smallCaps/>
          <w:sz w:val="28"/>
          <w:szCs w:val="28"/>
          <w:lang w:eastAsia="it-IT"/>
          <w:rPrChange w:id="241" w:author="utente" w:date="2014-04-06T10:54:00Z">
            <w:rPr>
              <w:del w:id="242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243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244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245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Consiglio di disciplina dell’Ordine territoriale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246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organo dell’Ordine territoriale che svolge funzioni di valutazione, istruzione e decisione delle questioni disciplinari riguardanti gli iscritti all’Albo;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247" w:author="utente" w:date="2014-04-06T08:39:00Z"/>
          <w:rFonts w:cs="Arial"/>
          <w:smallCaps/>
          <w:sz w:val="28"/>
          <w:szCs w:val="28"/>
          <w:lang w:eastAsia="it-IT"/>
          <w:rPrChange w:id="248" w:author="utente" w:date="2014-04-06T10:54:00Z">
            <w:rPr>
              <w:del w:id="249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250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251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252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Consiglio di disciplina dell’Ordine Nazionale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253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organo dell’Ordine nazionale che svolge funzioni di valutazione, istruzione e decisione delle questioni disciplinari riguardanti i ricorsi degli iscritti all’Albo;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254" w:author="utente" w:date="2014-04-06T08:39:00Z"/>
          <w:rFonts w:cs="Arial"/>
          <w:smallCaps/>
          <w:sz w:val="28"/>
          <w:szCs w:val="28"/>
          <w:lang w:eastAsia="it-IT"/>
          <w:rPrChange w:id="255" w:author="utente" w:date="2014-04-06T10:54:00Z">
            <w:rPr>
              <w:del w:id="256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257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258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259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Persona  fisica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260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persona con capacità giuridica di cui al libro 1 titolo 1 codice civile;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jc w:val="both"/>
        <w:rPr>
          <w:del w:id="261" w:author="utente" w:date="2014-04-06T08:39:00Z"/>
          <w:rFonts w:cs="Arial"/>
          <w:smallCaps/>
          <w:sz w:val="28"/>
          <w:szCs w:val="28"/>
          <w:lang w:eastAsia="it-IT"/>
          <w:rPrChange w:id="262" w:author="utente" w:date="2014-04-06T10:54:00Z">
            <w:rPr>
              <w:del w:id="263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264" w:author="utente" w:date="2014-04-06T08:45:00Z">
          <w:pPr>
            <w:numPr>
              <w:numId w:val="34"/>
            </w:numPr>
            <w:suppressAutoHyphens w:val="0"/>
            <w:ind w:left="720" w:hanging="360"/>
            <w:jc w:val="both"/>
          </w:pPr>
        </w:pPrChange>
      </w:pPr>
      <w:del w:id="265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266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Persona giuridica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267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complesso organizzato di persone e di beni con capacità giuridica di cui al titolo II capo 1 Codice Civile;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ind w:left="714" w:hanging="357"/>
        <w:jc w:val="both"/>
        <w:rPr>
          <w:del w:id="268" w:author="utente" w:date="2014-04-06T08:39:00Z"/>
          <w:rFonts w:cs="Arial"/>
          <w:smallCaps/>
          <w:sz w:val="28"/>
          <w:szCs w:val="28"/>
          <w:lang w:eastAsia="it-IT"/>
          <w:rPrChange w:id="269" w:author="utente" w:date="2014-04-06T10:54:00Z">
            <w:rPr>
              <w:del w:id="270" w:author="utente" w:date="2014-04-06T08:39:00Z"/>
              <w:rFonts w:cs="Arial"/>
              <w:sz w:val="24"/>
              <w:szCs w:val="24"/>
              <w:lang w:eastAsia="it-IT"/>
            </w:rPr>
          </w:rPrChange>
        </w:rPr>
        <w:pPrChange w:id="271" w:author="utente" w:date="2014-04-06T08:45:00Z">
          <w:pPr>
            <w:numPr>
              <w:numId w:val="34"/>
            </w:numPr>
            <w:suppressAutoHyphens w:val="0"/>
            <w:ind w:left="714" w:hanging="357"/>
            <w:jc w:val="both"/>
          </w:pPr>
        </w:pPrChange>
      </w:pPr>
      <w:del w:id="272" w:author="utente" w:date="2014-04-06T08:39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273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Persona fisica o giuridica in libertà di stabilimento</w:delText>
        </w:r>
        <w:r w:rsidRPr="00AD1C53" w:rsidDel="00787BA4">
          <w:rPr>
            <w:rFonts w:cs="Arial"/>
            <w:smallCaps/>
            <w:sz w:val="28"/>
            <w:szCs w:val="28"/>
            <w:lang w:eastAsia="it-IT"/>
            <w:rPrChange w:id="274" w:author="utente" w:date="2014-04-06T10:54:00Z">
              <w:rPr>
                <w:rFonts w:cs="Arial"/>
                <w:sz w:val="24"/>
                <w:szCs w:val="24"/>
                <w:lang w:eastAsia="it-IT"/>
              </w:rPr>
            </w:rPrChange>
          </w:rPr>
          <w:delText>: professionista singolo o associato dell’unione europea accreditato presso l’Ordine territoriale  per svolgere attività professionale riservata con stabilimento nella giurisdizione;</w:delText>
        </w:r>
      </w:del>
    </w:p>
    <w:p w:rsidR="00E87709" w:rsidRPr="00AD1C53" w:rsidDel="00787BA4" w:rsidRDefault="00E87709" w:rsidP="00787BA4">
      <w:pPr>
        <w:numPr>
          <w:ilvl w:val="0"/>
          <w:numId w:val="34"/>
        </w:numPr>
        <w:suppressAutoHyphens w:val="0"/>
        <w:spacing w:after="480"/>
        <w:ind w:left="714" w:hanging="357"/>
        <w:jc w:val="both"/>
        <w:rPr>
          <w:del w:id="275" w:author="utente" w:date="2014-04-06T08:40:00Z"/>
          <w:rFonts w:cs="Arial"/>
          <w:smallCaps/>
          <w:sz w:val="28"/>
          <w:szCs w:val="28"/>
          <w:lang w:eastAsia="it-IT"/>
          <w:rPrChange w:id="276" w:author="utente" w:date="2014-04-06T10:54:00Z">
            <w:rPr>
              <w:del w:id="277" w:author="utente" w:date="2014-04-06T08:40:00Z"/>
              <w:rFonts w:cs="Arial"/>
              <w:sz w:val="24"/>
              <w:szCs w:val="24"/>
              <w:lang w:eastAsia="it-IT"/>
            </w:rPr>
          </w:rPrChange>
        </w:rPr>
        <w:pPrChange w:id="278" w:author="utente" w:date="2014-04-06T08:45:00Z">
          <w:pPr>
            <w:numPr>
              <w:numId w:val="34"/>
            </w:numPr>
            <w:suppressAutoHyphens w:val="0"/>
            <w:spacing w:after="480"/>
            <w:ind w:left="714" w:hanging="357"/>
            <w:jc w:val="both"/>
          </w:pPr>
        </w:pPrChange>
      </w:pPr>
      <w:del w:id="279" w:author="utente" w:date="2014-04-06T08:40:00Z"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280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SIDAF</w:delText>
        </w:r>
        <w:r w:rsidRPr="00AD1C53" w:rsidDel="00787BA4">
          <w:rPr>
            <w:rFonts w:cs="Arial"/>
            <w:smallCaps/>
            <w:sz w:val="28"/>
            <w:szCs w:val="28"/>
            <w:u w:val="single"/>
            <w:lang w:eastAsia="it-IT"/>
            <w:rPrChange w:id="281" w:author="utente" w:date="2014-04-06T10:54:00Z">
              <w:rPr>
                <w:rFonts w:cs="Arial"/>
                <w:sz w:val="24"/>
                <w:szCs w:val="24"/>
                <w:u w:val="single"/>
                <w:lang w:eastAsia="it-IT"/>
              </w:rPr>
            </w:rPrChange>
          </w:rPr>
          <w:delText>:</w:delText>
        </w:r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282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 xml:space="preserve"> </w:delText>
        </w:r>
        <w:r w:rsidRPr="00AD1C53" w:rsidDel="00787BA4">
          <w:rPr>
            <w:rFonts w:cs="Arial"/>
            <w:smallCaps/>
            <w:sz w:val="28"/>
            <w:szCs w:val="28"/>
            <w:u w:val="single"/>
            <w:lang w:eastAsia="it-IT"/>
            <w:rPrChange w:id="283" w:author="utente" w:date="2014-04-06T10:54:00Z">
              <w:rPr>
                <w:rFonts w:cs="Arial"/>
                <w:sz w:val="24"/>
                <w:szCs w:val="24"/>
                <w:u w:val="single"/>
                <w:lang w:eastAsia="it-IT"/>
              </w:rPr>
            </w:rPrChange>
          </w:rPr>
          <w:delText>il sistema informativo dell’ordine dei dottori agronomi e dei dottori forestali</w:delText>
        </w:r>
        <w:r w:rsidRPr="00AD1C53" w:rsidDel="00787BA4">
          <w:rPr>
            <w:rFonts w:cs="Arial"/>
            <w:b/>
            <w:smallCaps/>
            <w:sz w:val="28"/>
            <w:szCs w:val="28"/>
            <w:u w:val="single"/>
            <w:lang w:eastAsia="it-IT"/>
            <w:rPrChange w:id="284" w:author="utente" w:date="2014-04-06T10:54:00Z">
              <w:rPr>
                <w:rFonts w:cs="Arial"/>
                <w:b/>
                <w:sz w:val="24"/>
                <w:szCs w:val="24"/>
                <w:u w:val="single"/>
                <w:lang w:eastAsia="it-IT"/>
              </w:rPr>
            </w:rPrChange>
          </w:rPr>
          <w:delText>;</w:delText>
        </w:r>
      </w:del>
    </w:p>
    <w:p w:rsidR="00A1576E" w:rsidRPr="00AD1C53" w:rsidDel="00787BA4" w:rsidRDefault="00A1576E" w:rsidP="00787BA4">
      <w:pPr>
        <w:spacing w:before="480" w:after="0"/>
        <w:jc w:val="both"/>
        <w:rPr>
          <w:del w:id="285" w:author="utente" w:date="2014-04-06T08:40:00Z"/>
          <w:rStyle w:val="normarticoli1"/>
          <w:smallCaps/>
          <w:sz w:val="28"/>
          <w:szCs w:val="28"/>
          <w:rPrChange w:id="286" w:author="utente" w:date="2014-04-06T10:54:00Z">
            <w:rPr>
              <w:del w:id="287" w:author="utente" w:date="2014-04-06T08:40:00Z"/>
              <w:rStyle w:val="normarticoli1"/>
              <w:sz w:val="20"/>
            </w:rPr>
          </w:rPrChange>
        </w:rPr>
        <w:pPrChange w:id="288" w:author="utente" w:date="2014-04-06T08:45:00Z">
          <w:pPr>
            <w:spacing w:before="480" w:after="0"/>
            <w:jc w:val="center"/>
          </w:pPr>
        </w:pPrChange>
      </w:pPr>
      <w:del w:id="289" w:author="utente" w:date="2014-04-06T08:40:00Z">
        <w:r w:rsidRPr="00AD1C53" w:rsidDel="00787BA4">
          <w:rPr>
            <w:rStyle w:val="normarticoli1"/>
            <w:smallCaps/>
            <w:sz w:val="28"/>
            <w:szCs w:val="28"/>
            <w:rPrChange w:id="290" w:author="utente" w:date="2014-04-06T10:54:00Z">
              <w:rPr>
                <w:rStyle w:val="normarticoli1"/>
                <w:sz w:val="20"/>
              </w:rPr>
            </w:rPrChange>
          </w:rPr>
          <w:delText>Art. 2</w:delText>
        </w:r>
      </w:del>
    </w:p>
    <w:p w:rsidR="00A1576E" w:rsidRPr="00AD1C53" w:rsidDel="00787BA4" w:rsidRDefault="00A1576E" w:rsidP="00787BA4">
      <w:pPr>
        <w:spacing w:after="360"/>
        <w:jc w:val="both"/>
        <w:rPr>
          <w:del w:id="291" w:author="utente" w:date="2014-04-06T08:40:00Z"/>
          <w:bCs/>
          <w:smallCaps/>
          <w:sz w:val="28"/>
          <w:szCs w:val="28"/>
          <w:rPrChange w:id="292" w:author="utente" w:date="2014-04-06T10:54:00Z">
            <w:rPr>
              <w:del w:id="293" w:author="utente" w:date="2014-04-06T08:40:00Z"/>
              <w:bCs/>
              <w:sz w:val="24"/>
            </w:rPr>
          </w:rPrChange>
        </w:rPr>
        <w:pPrChange w:id="294" w:author="utente" w:date="2014-04-06T08:45:00Z">
          <w:pPr>
            <w:spacing w:after="360"/>
            <w:jc w:val="center"/>
          </w:pPr>
        </w:pPrChange>
      </w:pPr>
      <w:del w:id="295" w:author="utente" w:date="2014-04-06T08:40:00Z">
        <w:r w:rsidRPr="00AD1C53" w:rsidDel="00787BA4">
          <w:rPr>
            <w:rStyle w:val="normarticoli1"/>
            <w:smallCaps/>
            <w:sz w:val="28"/>
            <w:szCs w:val="28"/>
            <w:rPrChange w:id="296" w:author="utente" w:date="2014-04-06T10:54:00Z">
              <w:rPr>
                <w:rStyle w:val="normarticoli1"/>
                <w:sz w:val="20"/>
              </w:rPr>
            </w:rPrChange>
          </w:rPr>
          <w:delText>Obbligo formativo</w:delText>
        </w:r>
      </w:del>
    </w:p>
    <w:p w:rsidR="00787BA4" w:rsidRPr="00AD1C53" w:rsidDel="00787BA4" w:rsidRDefault="00A1576E" w:rsidP="00787BA4">
      <w:pPr>
        <w:autoSpaceDE w:val="0"/>
        <w:jc w:val="both"/>
        <w:rPr>
          <w:del w:id="297" w:author="utente" w:date="2014-04-06T08:45:00Z"/>
          <w:bCs/>
          <w:smallCaps/>
          <w:sz w:val="28"/>
          <w:szCs w:val="28"/>
          <w:rPrChange w:id="298" w:author="utente" w:date="2014-04-06T10:54:00Z">
            <w:rPr>
              <w:del w:id="299" w:author="utente" w:date="2014-04-06T08:45:00Z"/>
              <w:bCs/>
              <w:sz w:val="24"/>
            </w:rPr>
          </w:rPrChange>
        </w:rPr>
        <w:pPrChange w:id="300" w:author="utente" w:date="2014-04-06T08:45:00Z">
          <w:pPr>
            <w:numPr>
              <w:numId w:val="28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301" w:author="utente" w:date="2014-04-06T08:43:00Z">
        <w:r w:rsidRPr="00AD1C53" w:rsidDel="00787BA4">
          <w:rPr>
            <w:bCs/>
            <w:smallCaps/>
            <w:sz w:val="28"/>
            <w:szCs w:val="28"/>
            <w:rPrChange w:id="302" w:author="utente" w:date="2014-04-06T10:54:00Z">
              <w:rPr>
                <w:bCs/>
                <w:sz w:val="24"/>
              </w:rPr>
            </w:rPrChange>
          </w:rPr>
          <w:delText>Al fine di garantire la qualità ed efficienza della prestazione professionale, nel migliore interesse dell’utente e della collettività, e per conseguire l’obiettivo dello sviluppo professionale gli iscritti hanno l'obbligo di curare il continuo e costante aggiornamento delle proprie competenze professionali secondo quanto previsto dal presente regolamento.</w:delText>
        </w:r>
      </w:del>
    </w:p>
    <w:p w:rsidR="00A1576E" w:rsidRPr="00AD1C53" w:rsidDel="00787BA4" w:rsidRDefault="00A1576E" w:rsidP="00787BA4">
      <w:pPr>
        <w:numPr>
          <w:ilvl w:val="0"/>
          <w:numId w:val="28"/>
        </w:numPr>
        <w:autoSpaceDE w:val="0"/>
        <w:ind w:left="357" w:hanging="357"/>
        <w:jc w:val="both"/>
        <w:rPr>
          <w:del w:id="303" w:author="utente" w:date="2014-04-06T08:45:00Z"/>
          <w:b/>
          <w:smallCaps/>
          <w:sz w:val="28"/>
          <w:szCs w:val="28"/>
          <w:rPrChange w:id="304" w:author="utente" w:date="2014-04-06T10:54:00Z">
            <w:rPr>
              <w:del w:id="305" w:author="utente" w:date="2014-04-06T08:45:00Z"/>
              <w:b/>
              <w:sz w:val="24"/>
            </w:rPr>
          </w:rPrChange>
        </w:rPr>
        <w:pPrChange w:id="306" w:author="utente" w:date="2014-04-06T08:45:00Z">
          <w:pPr>
            <w:numPr>
              <w:numId w:val="28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307" w:author="utente" w:date="2014-04-06T08:45:00Z">
        <w:r w:rsidRPr="00AD1C53" w:rsidDel="00787BA4">
          <w:rPr>
            <w:bCs/>
            <w:smallCaps/>
            <w:sz w:val="28"/>
            <w:szCs w:val="28"/>
            <w:rPrChange w:id="308" w:author="utente" w:date="2014-04-06T10:54:00Z">
              <w:rPr>
                <w:bCs/>
                <w:sz w:val="24"/>
              </w:rPr>
            </w:rPrChange>
          </w:rPr>
          <w:delText xml:space="preserve">Sono soggetti all'obbligo formativo tutte le persone fisiche iscritte all'albo dei dottori agronomi e dei dottori forestali ad eccezione dei soggetti esonerati di cui all'art. </w:delText>
        </w:r>
        <w:r w:rsidR="000C3709" w:rsidRPr="00AD1C53" w:rsidDel="00787BA4">
          <w:rPr>
            <w:bCs/>
            <w:smallCaps/>
            <w:sz w:val="28"/>
            <w:szCs w:val="28"/>
            <w:rPrChange w:id="309" w:author="utente" w:date="2014-04-06T10:54:00Z">
              <w:rPr>
                <w:bCs/>
                <w:sz w:val="24"/>
              </w:rPr>
            </w:rPrChange>
          </w:rPr>
          <w:delText xml:space="preserve">15 </w:delText>
        </w:r>
        <w:r w:rsidRPr="00AD1C53" w:rsidDel="00787BA4">
          <w:rPr>
            <w:bCs/>
            <w:smallCaps/>
            <w:sz w:val="28"/>
            <w:szCs w:val="28"/>
            <w:rPrChange w:id="310" w:author="utente" w:date="2014-04-06T10:54:00Z">
              <w:rPr>
                <w:bCs/>
                <w:sz w:val="24"/>
              </w:rPr>
            </w:rPrChange>
          </w:rPr>
          <w:delText>del presente regolamento.</w:delText>
        </w:r>
      </w:del>
    </w:p>
    <w:p w:rsidR="00E87709" w:rsidRPr="00AD1C53" w:rsidDel="00787BA4" w:rsidRDefault="00A1576E" w:rsidP="00787BA4">
      <w:pPr>
        <w:spacing w:after="0"/>
        <w:jc w:val="both"/>
        <w:rPr>
          <w:del w:id="311" w:author="utente" w:date="2014-04-06T08:44:00Z"/>
          <w:b/>
          <w:smallCaps/>
          <w:sz w:val="28"/>
          <w:szCs w:val="28"/>
          <w:rPrChange w:id="312" w:author="utente" w:date="2014-04-06T10:54:00Z">
            <w:rPr>
              <w:del w:id="313" w:author="utente" w:date="2014-04-06T08:44:00Z"/>
              <w:b/>
              <w:sz w:val="24"/>
            </w:rPr>
          </w:rPrChange>
        </w:rPr>
        <w:pPrChange w:id="314" w:author="utente" w:date="2014-04-06T08:45:00Z">
          <w:pPr>
            <w:spacing w:after="0"/>
            <w:jc w:val="center"/>
          </w:pPr>
        </w:pPrChange>
      </w:pPr>
      <w:del w:id="315" w:author="utente" w:date="2014-04-06T08:44:00Z">
        <w:r w:rsidRPr="00AD1C53" w:rsidDel="00787BA4">
          <w:rPr>
            <w:b/>
            <w:smallCaps/>
            <w:sz w:val="28"/>
            <w:szCs w:val="28"/>
            <w:rPrChange w:id="316" w:author="utente" w:date="2014-04-06T10:54:00Z">
              <w:rPr>
                <w:b/>
                <w:sz w:val="24"/>
              </w:rPr>
            </w:rPrChange>
          </w:rPr>
          <w:delText>Art. 3</w:delText>
        </w:r>
      </w:del>
      <w:ins w:id="317" w:author="utente" w:date="2014-04-06T08:48:00Z">
        <w:r w:rsidR="00524083" w:rsidRPr="00AD1C53">
          <w:rPr>
            <w:b/>
            <w:smallCaps/>
            <w:sz w:val="28"/>
            <w:szCs w:val="28"/>
            <w:rPrChange w:id="318" w:author="utente" w:date="2014-04-06T10:54:00Z">
              <w:rPr>
                <w:b/>
                <w:sz w:val="24"/>
              </w:rPr>
            </w:rPrChange>
          </w:rPr>
          <w:t>A</w:t>
        </w:r>
      </w:ins>
      <w:ins w:id="319" w:author="utente" w:date="2014-04-06T08:44:00Z">
        <w:r w:rsidR="00787BA4" w:rsidRPr="00AD1C53">
          <w:rPr>
            <w:b/>
            <w:smallCaps/>
            <w:sz w:val="28"/>
            <w:szCs w:val="28"/>
            <w:rPrChange w:id="320" w:author="utente" w:date="2014-04-06T10:54:00Z">
              <w:rPr>
                <w:b/>
                <w:sz w:val="24"/>
              </w:rPr>
            </w:rPrChange>
          </w:rPr>
          <w:t xml:space="preserve">) </w:t>
        </w:r>
      </w:ins>
    </w:p>
    <w:p w:rsidR="00A1576E" w:rsidRPr="00AD1C53" w:rsidRDefault="00A1576E" w:rsidP="00787BA4">
      <w:pPr>
        <w:spacing w:after="0"/>
        <w:jc w:val="both"/>
        <w:rPr>
          <w:ins w:id="321" w:author="utente" w:date="2014-04-06T09:24:00Z"/>
          <w:b/>
          <w:smallCaps/>
          <w:sz w:val="28"/>
          <w:szCs w:val="28"/>
          <w:rPrChange w:id="322" w:author="utente" w:date="2014-04-06T10:54:00Z">
            <w:rPr>
              <w:ins w:id="323" w:author="utente" w:date="2014-04-06T09:24:00Z"/>
              <w:b/>
              <w:sz w:val="24"/>
            </w:rPr>
          </w:rPrChange>
        </w:rPr>
        <w:pPrChange w:id="324" w:author="utente" w:date="2014-04-06T08:45:00Z">
          <w:pPr>
            <w:spacing w:after="0"/>
            <w:jc w:val="center"/>
          </w:pPr>
        </w:pPrChange>
      </w:pPr>
      <w:del w:id="325" w:author="utente" w:date="2014-04-06T08:44:00Z">
        <w:r w:rsidRPr="00AD1C53" w:rsidDel="00787BA4">
          <w:rPr>
            <w:b/>
            <w:smallCaps/>
            <w:sz w:val="28"/>
            <w:szCs w:val="28"/>
            <w:rPrChange w:id="326" w:author="utente" w:date="2014-04-06T10:54:00Z">
              <w:rPr>
                <w:b/>
                <w:sz w:val="24"/>
              </w:rPr>
            </w:rPrChange>
          </w:rPr>
          <w:delText>Attività formativa e settori disciplinari professionali</w:delText>
        </w:r>
      </w:del>
      <w:ins w:id="327" w:author="utente" w:date="2014-04-06T08:44:00Z">
        <w:r w:rsidR="00787BA4" w:rsidRPr="00AD1C53">
          <w:rPr>
            <w:b/>
            <w:smallCaps/>
            <w:sz w:val="28"/>
            <w:szCs w:val="28"/>
            <w:rPrChange w:id="328" w:author="utente" w:date="2014-04-06T10:54:00Z">
              <w:rPr>
                <w:b/>
                <w:sz w:val="24"/>
              </w:rPr>
            </w:rPrChange>
          </w:rPr>
          <w:t>Linee guida per gli iscritti agli Ordini dei Dottori Agronomi e dei Dottori Forestali</w:t>
        </w:r>
      </w:ins>
    </w:p>
    <w:p w:rsidR="005B3488" w:rsidRPr="005B3488" w:rsidRDefault="005B3488" w:rsidP="00787BA4">
      <w:pPr>
        <w:spacing w:after="0"/>
        <w:jc w:val="both"/>
        <w:rPr>
          <w:ins w:id="329" w:author="utente" w:date="2014-04-06T09:24:00Z"/>
          <w:b/>
          <w:sz w:val="28"/>
          <w:szCs w:val="28"/>
          <w:rPrChange w:id="330" w:author="utente" w:date="2014-04-06T09:25:00Z">
            <w:rPr>
              <w:ins w:id="331" w:author="utente" w:date="2014-04-06T09:24:00Z"/>
              <w:b/>
              <w:sz w:val="24"/>
            </w:rPr>
          </w:rPrChange>
        </w:rPr>
        <w:pPrChange w:id="332" w:author="utente" w:date="2014-04-06T08:45:00Z">
          <w:pPr>
            <w:spacing w:after="0"/>
            <w:jc w:val="center"/>
          </w:pPr>
        </w:pPrChange>
      </w:pPr>
    </w:p>
    <w:p w:rsidR="005B3488" w:rsidRDefault="005B3488" w:rsidP="005B3488">
      <w:pPr>
        <w:spacing w:after="0"/>
        <w:ind w:left="567"/>
        <w:jc w:val="both"/>
        <w:rPr>
          <w:b/>
          <w:sz w:val="24"/>
        </w:rPr>
        <w:pPrChange w:id="333" w:author="utente" w:date="2014-04-06T09:25:00Z">
          <w:pPr>
            <w:spacing w:after="0"/>
            <w:jc w:val="center"/>
          </w:pPr>
        </w:pPrChange>
      </w:pPr>
      <w:ins w:id="334" w:author="utente" w:date="2014-04-06T09:25:00Z">
        <w:r>
          <w:rPr>
            <w:b/>
            <w:sz w:val="24"/>
          </w:rPr>
          <w:t>A1) Riepilogo delle principali norme contenute nel Regolamento di Formazione</w:t>
        </w:r>
      </w:ins>
    </w:p>
    <w:p w:rsidR="001F1BE7" w:rsidRPr="001F1BE7" w:rsidRDefault="001F1BE7" w:rsidP="00482C0A">
      <w:pPr>
        <w:pStyle w:val="Paragrafoelenco"/>
        <w:numPr>
          <w:ilvl w:val="0"/>
          <w:numId w:val="49"/>
        </w:numPr>
        <w:autoSpaceDE w:val="0"/>
        <w:spacing w:beforeLines="60" w:afterLines="60" w:line="240" w:lineRule="auto"/>
        <w:jc w:val="both"/>
        <w:rPr>
          <w:ins w:id="335" w:author="utente" w:date="2014-04-06T09:06:00Z"/>
          <w:b/>
          <w:sz w:val="24"/>
          <w:rPrChange w:id="336" w:author="utente" w:date="2014-04-06T09:06:00Z">
            <w:rPr>
              <w:ins w:id="337" w:author="utente" w:date="2014-04-06T09:06:00Z"/>
              <w:bCs/>
              <w:sz w:val="24"/>
            </w:rPr>
          </w:rPrChange>
        </w:rPr>
        <w:pPrChange w:id="338" w:author="utente" w:date="2014-04-06T09:16:00Z">
          <w:pPr>
            <w:autoSpaceDE w:val="0"/>
            <w:spacing w:before="120" w:after="120" w:line="240" w:lineRule="auto"/>
            <w:jc w:val="both"/>
          </w:pPr>
        </w:pPrChange>
      </w:pPr>
      <w:ins w:id="339" w:author="utente" w:date="2014-04-06T09:05:00Z">
        <w:r w:rsidRPr="001F1BE7">
          <w:rPr>
            <w:bCs/>
            <w:sz w:val="24"/>
            <w:rPrChange w:id="340" w:author="utente" w:date="2014-04-06T09:06:00Z">
              <w:rPr/>
            </w:rPrChange>
          </w:rPr>
          <w:t>Sono soggetti all'obbligo formativo tutte le persone fisiche iscritte all'albo dei dottori agronomi e dei dottori forestali ad eccezione di coloro che si trovano nelle condizioni di esonero</w:t>
        </w:r>
        <w:r>
          <w:rPr>
            <w:bCs/>
            <w:sz w:val="24"/>
            <w:rPrChange w:id="341" w:author="utente" w:date="2014-04-06T09:06:00Z">
              <w:rPr>
                <w:bCs/>
                <w:sz w:val="24"/>
              </w:rPr>
            </w:rPrChange>
          </w:rPr>
          <w:t xml:space="preserve"> </w:t>
        </w:r>
      </w:ins>
      <w:ins w:id="342" w:author="utente" w:date="2014-04-06T09:06:00Z">
        <w:r>
          <w:rPr>
            <w:bCs/>
            <w:sz w:val="24"/>
          </w:rPr>
          <w:t>previste dall’</w:t>
        </w:r>
      </w:ins>
      <w:ins w:id="343" w:author="utente" w:date="2014-04-06T09:05:00Z">
        <w:r w:rsidRPr="001F1BE7">
          <w:rPr>
            <w:bCs/>
            <w:sz w:val="24"/>
            <w:rPrChange w:id="344" w:author="utente" w:date="2014-04-06T09:06:00Z">
              <w:rPr/>
            </w:rPrChange>
          </w:rPr>
          <w:t>art. 15 del Regolamento di Formazione</w:t>
        </w:r>
      </w:ins>
      <w:ins w:id="345" w:author="utente" w:date="2014-04-06T09:06:00Z">
        <w:r>
          <w:rPr>
            <w:bCs/>
            <w:sz w:val="24"/>
          </w:rPr>
          <w:t>.</w:t>
        </w:r>
      </w:ins>
    </w:p>
    <w:p w:rsidR="001F1BE7" w:rsidRDefault="001F1BE7" w:rsidP="00482C0A">
      <w:pPr>
        <w:numPr>
          <w:ilvl w:val="0"/>
          <w:numId w:val="49"/>
        </w:numPr>
        <w:tabs>
          <w:tab w:val="left" w:pos="413"/>
        </w:tabs>
        <w:spacing w:beforeLines="60" w:afterLines="60" w:line="240" w:lineRule="auto"/>
        <w:jc w:val="both"/>
        <w:rPr>
          <w:ins w:id="346" w:author="utente" w:date="2014-04-06T09:08:00Z"/>
          <w:sz w:val="24"/>
        </w:rPr>
        <w:pPrChange w:id="347" w:author="utente" w:date="2014-04-06T09:16:00Z">
          <w:pPr>
            <w:numPr>
              <w:numId w:val="49"/>
            </w:numPr>
            <w:tabs>
              <w:tab w:val="left" w:pos="413"/>
            </w:tabs>
            <w:ind w:left="1004" w:hanging="360"/>
            <w:jc w:val="both"/>
          </w:pPr>
        </w:pPrChange>
      </w:pPr>
      <w:ins w:id="348" w:author="utente" w:date="2014-04-06T09:08:00Z">
        <w:r>
          <w:rPr>
            <w:bCs/>
            <w:sz w:val="24"/>
          </w:rPr>
          <w:t>Con l'espressione “attività formativa”, finalizzata all’assolvimento dell’obbligo formativo di cui all’art. 2, si intende ogni attività di aggiornamento, accrescimento e approfondimento delle conoscenze professionali, svolta mediante la partecipazione a iniziative culturali singole o di gruppo nei vari ambiti di competenza professionale.</w:t>
        </w:r>
        <w:r>
          <w:rPr>
            <w:sz w:val="24"/>
          </w:rPr>
          <w:t xml:space="preserve"> </w:t>
        </w:r>
      </w:ins>
    </w:p>
    <w:p w:rsidR="004E5133" w:rsidRDefault="004E5133" w:rsidP="00482C0A">
      <w:pPr>
        <w:numPr>
          <w:ilvl w:val="0"/>
          <w:numId w:val="49"/>
        </w:numPr>
        <w:tabs>
          <w:tab w:val="left" w:pos="413"/>
        </w:tabs>
        <w:spacing w:beforeLines="60" w:afterLines="60" w:line="240" w:lineRule="auto"/>
        <w:jc w:val="both"/>
        <w:rPr>
          <w:ins w:id="349" w:author="utente" w:date="2014-04-06T09:08:00Z"/>
          <w:sz w:val="24"/>
        </w:rPr>
        <w:pPrChange w:id="350" w:author="utente" w:date="2014-04-06T09:16:00Z">
          <w:pPr>
            <w:numPr>
              <w:numId w:val="49"/>
            </w:numPr>
            <w:tabs>
              <w:tab w:val="left" w:pos="413"/>
            </w:tabs>
            <w:ind w:left="1004" w:hanging="360"/>
            <w:jc w:val="both"/>
          </w:pPr>
        </w:pPrChange>
      </w:pPr>
      <w:ins w:id="351" w:author="utente" w:date="2014-04-06T09:08:00Z">
        <w:r>
          <w:rPr>
            <w:sz w:val="24"/>
          </w:rPr>
          <w:t>L'attività formativa si distingue in:</w:t>
        </w:r>
      </w:ins>
    </w:p>
    <w:p w:rsidR="004E5133" w:rsidRDefault="004E5133" w:rsidP="00482C0A">
      <w:pPr>
        <w:tabs>
          <w:tab w:val="left" w:pos="993"/>
        </w:tabs>
        <w:spacing w:beforeLines="60" w:afterLines="60" w:line="240" w:lineRule="auto"/>
        <w:ind w:left="993"/>
        <w:jc w:val="both"/>
        <w:rPr>
          <w:ins w:id="352" w:author="utente" w:date="2014-04-06T09:08:00Z"/>
          <w:sz w:val="24"/>
        </w:rPr>
        <w:pPrChange w:id="353" w:author="utente" w:date="2014-04-06T09:16:00Z">
          <w:pPr>
            <w:tabs>
              <w:tab w:val="left" w:pos="413"/>
            </w:tabs>
            <w:ind w:left="357"/>
            <w:jc w:val="both"/>
          </w:pPr>
        </w:pPrChange>
      </w:pPr>
      <w:ins w:id="354" w:author="utente" w:date="2014-04-06T09:08:00Z">
        <w:r>
          <w:rPr>
            <w:sz w:val="24"/>
          </w:rPr>
          <w:t>a.</w:t>
        </w:r>
        <w:r>
          <w:rPr>
            <w:sz w:val="24"/>
          </w:rPr>
          <w:tab/>
          <w:t xml:space="preserve">attività formativa </w:t>
        </w:r>
        <w:proofErr w:type="spellStart"/>
        <w:r>
          <w:rPr>
            <w:sz w:val="24"/>
          </w:rPr>
          <w:t>metaprofessionale</w:t>
        </w:r>
        <w:proofErr w:type="spellEnd"/>
        <w:r>
          <w:rPr>
            <w:sz w:val="24"/>
          </w:rPr>
          <w:t xml:space="preserve">. </w:t>
        </w:r>
        <w:r>
          <w:rPr>
            <w:caps/>
            <w:sz w:val="24"/>
          </w:rPr>
          <w:t>è</w:t>
        </w:r>
        <w:r>
          <w:rPr>
            <w:sz w:val="24"/>
          </w:rPr>
          <w:t xml:space="preserve"> l’attività di apprendimento riguardante l</w:t>
        </w:r>
        <w:r>
          <w:rPr>
            <w:bCs/>
            <w:sz w:val="24"/>
          </w:rPr>
          <w:t>’ordinamento, la deontologia, la previdenza, la fiscalità, la tutela dei dati personali, la tutela della salute e della sicurezza negli studi professionali, la comunicazione, l’informatica, le lingue, l’organizzazione dello studio professionale</w:t>
        </w:r>
        <w:r>
          <w:rPr>
            <w:sz w:val="24"/>
          </w:rPr>
          <w:t>;</w:t>
        </w:r>
      </w:ins>
    </w:p>
    <w:p w:rsidR="004E5133" w:rsidRDefault="004E5133" w:rsidP="00482C0A">
      <w:pPr>
        <w:tabs>
          <w:tab w:val="left" w:pos="993"/>
        </w:tabs>
        <w:spacing w:beforeLines="60" w:afterLines="60" w:line="240" w:lineRule="auto"/>
        <w:ind w:left="993"/>
        <w:jc w:val="both"/>
        <w:rPr>
          <w:ins w:id="355" w:author="utente" w:date="2014-04-06T09:11:00Z"/>
          <w:sz w:val="24"/>
        </w:rPr>
        <w:pPrChange w:id="356" w:author="utente" w:date="2014-04-06T09:16:00Z">
          <w:pPr>
            <w:numPr>
              <w:numId w:val="50"/>
            </w:numPr>
            <w:tabs>
              <w:tab w:val="num" w:pos="360"/>
              <w:tab w:val="left" w:pos="413"/>
            </w:tabs>
            <w:ind w:left="357" w:hanging="357"/>
            <w:jc w:val="both"/>
          </w:pPr>
        </w:pPrChange>
      </w:pPr>
      <w:ins w:id="357" w:author="utente" w:date="2014-04-06T09:08:00Z">
        <w:r>
          <w:rPr>
            <w:sz w:val="24"/>
          </w:rPr>
          <w:t>b.</w:t>
        </w:r>
        <w:r>
          <w:rPr>
            <w:sz w:val="24"/>
          </w:rPr>
          <w:tab/>
          <w:t xml:space="preserve">attività formativa caratterizzante. </w:t>
        </w:r>
        <w:r>
          <w:rPr>
            <w:caps/>
            <w:sz w:val="24"/>
          </w:rPr>
          <w:t>è</w:t>
        </w:r>
        <w:r>
          <w:rPr>
            <w:sz w:val="24"/>
          </w:rPr>
          <w:t xml:space="preserve"> l’attività volta al perfezionamento scientifico e tecnico relativo alla qualificazione della prestazione professionale nonché all’elaborazione metodologica posta alla base delle attività professionali nei campi di competenza della professione.</w:t>
        </w:r>
      </w:ins>
    </w:p>
    <w:p w:rsidR="004E5133" w:rsidRDefault="004E5133" w:rsidP="004E5133">
      <w:pPr>
        <w:numPr>
          <w:ilvl w:val="0"/>
          <w:numId w:val="49"/>
        </w:numPr>
        <w:tabs>
          <w:tab w:val="left" w:pos="413"/>
        </w:tabs>
        <w:jc w:val="both"/>
        <w:rPr>
          <w:ins w:id="358" w:author="utente" w:date="2014-04-06T09:18:00Z"/>
          <w:sz w:val="24"/>
        </w:rPr>
        <w:pPrChange w:id="359" w:author="utente" w:date="2014-04-06T09:12:00Z">
          <w:pPr>
            <w:numPr>
              <w:numId w:val="50"/>
            </w:numPr>
            <w:tabs>
              <w:tab w:val="num" w:pos="360"/>
              <w:tab w:val="left" w:pos="413"/>
            </w:tabs>
            <w:ind w:left="357" w:hanging="357"/>
            <w:jc w:val="both"/>
          </w:pPr>
        </w:pPrChange>
      </w:pPr>
      <w:ins w:id="360" w:author="utente" w:date="2014-04-06T09:09:00Z">
        <w:r w:rsidRPr="004E5133">
          <w:rPr>
            <w:sz w:val="24"/>
            <w:rPrChange w:id="361" w:author="utente" w:date="2014-04-06T09:12:00Z">
              <w:rPr>
                <w:sz w:val="24"/>
              </w:rPr>
            </w:rPrChange>
          </w:rPr>
          <w:t>Sono riconosciute le seguenti tipologie di attività formativa:</w:t>
        </w:r>
      </w:ins>
    </w:p>
    <w:p w:rsidR="004E5133" w:rsidRDefault="004E5133" w:rsidP="004E5133">
      <w:pPr>
        <w:numPr>
          <w:ilvl w:val="0"/>
          <w:numId w:val="54"/>
        </w:numPr>
        <w:tabs>
          <w:tab w:val="left" w:pos="1134"/>
        </w:tabs>
        <w:spacing w:after="0" w:line="240" w:lineRule="auto"/>
        <w:ind w:hanging="11"/>
        <w:jc w:val="both"/>
        <w:rPr>
          <w:ins w:id="362" w:author="utente" w:date="2014-04-06T09:09:00Z"/>
          <w:bCs/>
          <w:sz w:val="24"/>
        </w:rPr>
        <w:pPrChange w:id="363" w:author="utente" w:date="2014-04-06T09:13:00Z">
          <w:pPr>
            <w:numPr>
              <w:numId w:val="51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ins w:id="364" w:author="utente" w:date="2014-04-06T09:09:00Z">
        <w:r>
          <w:rPr>
            <w:sz w:val="24"/>
          </w:rPr>
          <w:t>corsi di formazione e aggiornamento;</w:t>
        </w:r>
      </w:ins>
    </w:p>
    <w:p w:rsidR="004E5133" w:rsidRDefault="004E5133" w:rsidP="004E5133">
      <w:pPr>
        <w:numPr>
          <w:ilvl w:val="0"/>
          <w:numId w:val="54"/>
        </w:numPr>
        <w:tabs>
          <w:tab w:val="left" w:pos="1134"/>
        </w:tabs>
        <w:spacing w:after="0" w:line="240" w:lineRule="auto"/>
        <w:ind w:hanging="11"/>
        <w:jc w:val="both"/>
        <w:rPr>
          <w:ins w:id="365" w:author="utente" w:date="2014-04-06T09:09:00Z"/>
          <w:sz w:val="24"/>
        </w:rPr>
        <w:pPrChange w:id="366" w:author="utente" w:date="2014-04-06T09:13:00Z">
          <w:pPr>
            <w:numPr>
              <w:numId w:val="51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ins w:id="367" w:author="utente" w:date="2014-04-06T09:09:00Z">
        <w:r>
          <w:rPr>
            <w:sz w:val="24"/>
          </w:rPr>
          <w:t>dottorati di ricerca;</w:t>
        </w:r>
      </w:ins>
    </w:p>
    <w:p w:rsidR="004E5133" w:rsidRDefault="004E5133" w:rsidP="004E5133">
      <w:pPr>
        <w:numPr>
          <w:ilvl w:val="0"/>
          <w:numId w:val="54"/>
        </w:numPr>
        <w:tabs>
          <w:tab w:val="left" w:pos="1134"/>
        </w:tabs>
        <w:spacing w:after="0" w:line="240" w:lineRule="auto"/>
        <w:ind w:hanging="11"/>
        <w:jc w:val="both"/>
        <w:rPr>
          <w:ins w:id="368" w:author="utente" w:date="2014-04-06T09:09:00Z"/>
          <w:sz w:val="24"/>
        </w:rPr>
        <w:pPrChange w:id="369" w:author="utente" w:date="2014-04-06T09:13:00Z">
          <w:pPr>
            <w:numPr>
              <w:numId w:val="51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ins w:id="370" w:author="utente" w:date="2014-04-06T09:09:00Z">
        <w:r>
          <w:rPr>
            <w:bCs/>
            <w:sz w:val="24"/>
          </w:rPr>
          <w:t xml:space="preserve">corsi universitari, </w:t>
        </w:r>
        <w:r>
          <w:rPr>
            <w:sz w:val="24"/>
          </w:rPr>
          <w:t>di specializzazione, di perfezionamento e master universitari;</w:t>
        </w:r>
      </w:ins>
    </w:p>
    <w:p w:rsidR="004E5133" w:rsidRDefault="004E5133" w:rsidP="004E5133">
      <w:pPr>
        <w:numPr>
          <w:ilvl w:val="0"/>
          <w:numId w:val="54"/>
        </w:numPr>
        <w:tabs>
          <w:tab w:val="left" w:pos="1134"/>
        </w:tabs>
        <w:spacing w:after="0" w:line="240" w:lineRule="auto"/>
        <w:ind w:hanging="11"/>
        <w:jc w:val="both"/>
        <w:rPr>
          <w:ins w:id="371" w:author="utente" w:date="2014-04-06T09:09:00Z"/>
          <w:sz w:val="24"/>
        </w:rPr>
        <w:pPrChange w:id="372" w:author="utente" w:date="2014-04-06T09:13:00Z">
          <w:pPr>
            <w:numPr>
              <w:numId w:val="51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ins w:id="373" w:author="utente" w:date="2014-04-06T09:09:00Z">
        <w:r>
          <w:rPr>
            <w:sz w:val="24"/>
          </w:rPr>
          <w:t>congressi, seminari, convegni, laboratori professionali, giornate di studio;</w:t>
        </w:r>
      </w:ins>
    </w:p>
    <w:p w:rsidR="004E5133" w:rsidRDefault="004E5133" w:rsidP="004E5133">
      <w:pPr>
        <w:numPr>
          <w:ilvl w:val="0"/>
          <w:numId w:val="54"/>
        </w:numPr>
        <w:tabs>
          <w:tab w:val="left" w:pos="1134"/>
        </w:tabs>
        <w:spacing w:after="0" w:line="240" w:lineRule="auto"/>
        <w:ind w:hanging="11"/>
        <w:jc w:val="both"/>
        <w:rPr>
          <w:ins w:id="374" w:author="utente" w:date="2014-04-06T09:09:00Z"/>
          <w:sz w:val="24"/>
        </w:rPr>
        <w:pPrChange w:id="375" w:author="utente" w:date="2014-04-06T09:13:00Z">
          <w:pPr>
            <w:numPr>
              <w:numId w:val="51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ins w:id="376" w:author="utente" w:date="2014-04-06T09:09:00Z">
        <w:r>
          <w:rPr>
            <w:sz w:val="24"/>
          </w:rPr>
          <w:t>visite tecniche viaggi di studio;</w:t>
        </w:r>
      </w:ins>
    </w:p>
    <w:p w:rsidR="004E5133" w:rsidRDefault="004E5133" w:rsidP="004E5133">
      <w:pPr>
        <w:numPr>
          <w:ilvl w:val="1"/>
          <w:numId w:val="54"/>
        </w:numPr>
        <w:tabs>
          <w:tab w:val="left" w:pos="1134"/>
        </w:tabs>
        <w:spacing w:after="0" w:line="240" w:lineRule="auto"/>
        <w:ind w:left="720" w:hanging="11"/>
        <w:jc w:val="both"/>
        <w:rPr>
          <w:ins w:id="377" w:author="utente" w:date="2014-04-06T09:09:00Z"/>
          <w:sz w:val="24"/>
        </w:rPr>
        <w:pPrChange w:id="378" w:author="utente" w:date="2014-04-06T09:13:00Z">
          <w:pPr>
            <w:numPr>
              <w:numId w:val="51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ins w:id="379" w:author="utente" w:date="2014-04-06T09:09:00Z">
        <w:r>
          <w:rPr>
            <w:sz w:val="24"/>
          </w:rPr>
          <w:t>partecipazione a commissioni di studio, gruppi di lavoro istituiti da organismi nazionali e internazionali della categoria professionale;</w:t>
        </w:r>
      </w:ins>
    </w:p>
    <w:p w:rsidR="004E5133" w:rsidRDefault="004E5133" w:rsidP="004E5133">
      <w:pPr>
        <w:numPr>
          <w:ilvl w:val="0"/>
          <w:numId w:val="54"/>
        </w:numPr>
        <w:tabs>
          <w:tab w:val="left" w:pos="1134"/>
        </w:tabs>
        <w:spacing w:after="0" w:line="240" w:lineRule="auto"/>
        <w:ind w:hanging="11"/>
        <w:jc w:val="both"/>
        <w:rPr>
          <w:ins w:id="380" w:author="utente" w:date="2014-04-06T09:09:00Z"/>
          <w:sz w:val="24"/>
        </w:rPr>
        <w:pPrChange w:id="381" w:author="utente" w:date="2014-04-06T09:13:00Z">
          <w:pPr>
            <w:numPr>
              <w:numId w:val="51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ins w:id="382" w:author="utente" w:date="2014-04-06T09:09:00Z">
        <w:r>
          <w:rPr>
            <w:sz w:val="24"/>
          </w:rPr>
          <w:t>partecipazione alle commissioni per gli esami di Stato per l’esercizio della professione di dottore agronomo e di dottore forestale;</w:t>
        </w:r>
      </w:ins>
    </w:p>
    <w:p w:rsidR="004E5133" w:rsidRDefault="004E5133" w:rsidP="004E5133">
      <w:pPr>
        <w:numPr>
          <w:ilvl w:val="0"/>
          <w:numId w:val="54"/>
        </w:numPr>
        <w:tabs>
          <w:tab w:val="left" w:pos="1134"/>
        </w:tabs>
        <w:spacing w:after="0" w:line="240" w:lineRule="auto"/>
        <w:ind w:hanging="11"/>
        <w:jc w:val="both"/>
        <w:rPr>
          <w:ins w:id="383" w:author="utente" w:date="2014-04-06T09:09:00Z"/>
          <w:sz w:val="24"/>
        </w:rPr>
        <w:pPrChange w:id="384" w:author="utente" w:date="2014-04-06T09:13:00Z">
          <w:pPr>
            <w:numPr>
              <w:numId w:val="51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ins w:id="385" w:author="utente" w:date="2014-04-06T09:09:00Z">
        <w:r>
          <w:rPr>
            <w:bCs/>
            <w:sz w:val="24"/>
          </w:rPr>
          <w:t>partecipazione a commissioni presso enti pubblici territoriali aventi finalità di valutazione di piani e/o progetti;</w:t>
        </w:r>
      </w:ins>
    </w:p>
    <w:p w:rsidR="004E5133" w:rsidRDefault="004E5133" w:rsidP="004E5133">
      <w:pPr>
        <w:numPr>
          <w:ilvl w:val="0"/>
          <w:numId w:val="54"/>
        </w:numPr>
        <w:tabs>
          <w:tab w:val="left" w:pos="1134"/>
        </w:tabs>
        <w:spacing w:after="0" w:line="240" w:lineRule="auto"/>
        <w:ind w:hanging="11"/>
        <w:jc w:val="both"/>
        <w:rPr>
          <w:ins w:id="386" w:author="utente" w:date="2014-04-06T09:09:00Z"/>
          <w:sz w:val="24"/>
        </w:rPr>
        <w:pPrChange w:id="387" w:author="utente" w:date="2014-04-06T09:13:00Z">
          <w:pPr>
            <w:numPr>
              <w:numId w:val="51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ins w:id="388" w:author="utente" w:date="2014-04-06T09:09:00Z">
        <w:r>
          <w:rPr>
            <w:sz w:val="24"/>
          </w:rPr>
          <w:t>relazioni o lezioni nelle attività formative di cui alle lettere a), d), e) del presente comma;</w:t>
        </w:r>
      </w:ins>
    </w:p>
    <w:p w:rsidR="004E5133" w:rsidRDefault="004E5133" w:rsidP="004E5133">
      <w:pPr>
        <w:numPr>
          <w:ilvl w:val="0"/>
          <w:numId w:val="54"/>
        </w:numPr>
        <w:tabs>
          <w:tab w:val="left" w:pos="1134"/>
        </w:tabs>
        <w:spacing w:after="0" w:line="240" w:lineRule="auto"/>
        <w:ind w:hanging="11"/>
        <w:jc w:val="both"/>
        <w:rPr>
          <w:ins w:id="389" w:author="utente" w:date="2014-04-06T09:09:00Z"/>
          <w:sz w:val="24"/>
        </w:rPr>
        <w:pPrChange w:id="390" w:author="utente" w:date="2014-04-06T09:13:00Z">
          <w:pPr>
            <w:numPr>
              <w:numId w:val="51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ins w:id="391" w:author="utente" w:date="2014-04-06T09:09:00Z">
        <w:r>
          <w:rPr>
            <w:sz w:val="24"/>
          </w:rPr>
          <w:t>docenze in Università o centri di ricerca regionali, nazionali, comunitari o internazionali.</w:t>
        </w:r>
      </w:ins>
    </w:p>
    <w:p w:rsidR="004E5133" w:rsidRDefault="004E5133" w:rsidP="004E5133">
      <w:pPr>
        <w:numPr>
          <w:ilvl w:val="0"/>
          <w:numId w:val="54"/>
        </w:numPr>
        <w:tabs>
          <w:tab w:val="left" w:pos="1134"/>
        </w:tabs>
        <w:spacing w:after="0" w:line="240" w:lineRule="auto"/>
        <w:ind w:hanging="11"/>
        <w:jc w:val="both"/>
        <w:rPr>
          <w:ins w:id="392" w:author="utente" w:date="2014-04-06T09:09:00Z"/>
          <w:bCs/>
          <w:sz w:val="24"/>
        </w:rPr>
        <w:pPrChange w:id="393" w:author="utente" w:date="2014-04-06T09:13:00Z">
          <w:pPr>
            <w:numPr>
              <w:numId w:val="51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ins w:id="394" w:author="utente" w:date="2014-04-06T09:09:00Z">
        <w:r>
          <w:rPr>
            <w:sz w:val="24"/>
          </w:rPr>
          <w:t xml:space="preserve">articoli scientifici o tecnico-professionali pubblicati su ufficiale </w:t>
        </w:r>
        <w:proofErr w:type="spellStart"/>
        <w:r>
          <w:rPr>
            <w:sz w:val="24"/>
          </w:rPr>
          <w:t>house-organ</w:t>
        </w:r>
        <w:proofErr w:type="spellEnd"/>
        <w:r>
          <w:rPr>
            <w:sz w:val="24"/>
          </w:rPr>
          <w:t xml:space="preserve"> o su riviste a diffusione nazionale o internazionale, previa revisione di un comitato scientifico-tecnico ovvero, monografie su argomenti collegati all’attività del dottore agronomo e del dottore forestale che riportino esplicitamente la revisione di un comitato scientifico-tecnico</w:t>
        </w:r>
      </w:ins>
      <w:ins w:id="395" w:author="utente" w:date="2014-04-06T09:10:00Z">
        <w:r>
          <w:rPr>
            <w:sz w:val="24"/>
          </w:rPr>
          <w:t>.</w:t>
        </w:r>
      </w:ins>
    </w:p>
    <w:p w:rsidR="001F1BE7" w:rsidRPr="004E5133" w:rsidRDefault="001F1BE7" w:rsidP="004E5133">
      <w:pPr>
        <w:autoSpaceDE w:val="0"/>
        <w:spacing w:after="0" w:line="240" w:lineRule="auto"/>
        <w:ind w:left="1434" w:hanging="357"/>
        <w:jc w:val="both"/>
        <w:rPr>
          <w:ins w:id="396" w:author="utente" w:date="2014-04-06T09:05:00Z"/>
          <w:b/>
          <w:sz w:val="24"/>
          <w:rPrChange w:id="397" w:author="utente" w:date="2014-04-06T09:10:00Z">
            <w:rPr>
              <w:ins w:id="398" w:author="utente" w:date="2014-04-06T09:05:00Z"/>
              <w:b/>
            </w:rPr>
          </w:rPrChange>
        </w:rPr>
        <w:pPrChange w:id="399" w:author="utente" w:date="2014-04-06T09:13:00Z">
          <w:pPr>
            <w:autoSpaceDE w:val="0"/>
            <w:spacing w:before="120" w:after="120" w:line="240" w:lineRule="auto"/>
            <w:jc w:val="both"/>
          </w:pPr>
        </w:pPrChange>
      </w:pPr>
    </w:p>
    <w:p w:rsidR="00482C0A" w:rsidRPr="00482C0A" w:rsidRDefault="00482C0A" w:rsidP="00482C0A">
      <w:pPr>
        <w:autoSpaceDE w:val="0"/>
        <w:ind w:left="357"/>
        <w:jc w:val="both"/>
        <w:rPr>
          <w:ins w:id="400" w:author="utente" w:date="2014-04-06T09:16:00Z"/>
          <w:rFonts w:cs="Calibri"/>
          <w:b/>
          <w:bCs/>
        </w:rPr>
      </w:pPr>
      <w:ins w:id="401" w:author="utente" w:date="2014-04-06T09:16:00Z">
        <w:r w:rsidRPr="00482C0A">
          <w:rPr>
            <w:b/>
            <w:bCs/>
            <w:sz w:val="24"/>
          </w:rPr>
          <w:lastRenderedPageBreak/>
          <w:t>Ulteriori attività formative possono essere riconosciute con delibera del Consiglio Nazionale purché coerenti con i principi e criteri previsti dal presente regolamento.</w:t>
        </w:r>
      </w:ins>
    </w:p>
    <w:p w:rsidR="007602AC" w:rsidRDefault="007602AC" w:rsidP="007602AC">
      <w:pPr>
        <w:tabs>
          <w:tab w:val="left" w:pos="709"/>
        </w:tabs>
        <w:autoSpaceDE w:val="0"/>
        <w:ind w:left="426"/>
        <w:jc w:val="both"/>
        <w:rPr>
          <w:ins w:id="402" w:author="utente" w:date="2014-04-06T09:18:00Z"/>
          <w:bCs/>
          <w:sz w:val="24"/>
        </w:rPr>
        <w:pPrChange w:id="403" w:author="utente" w:date="2014-04-06T09:17:00Z">
          <w:pPr>
            <w:numPr>
              <w:numId w:val="55"/>
            </w:numPr>
            <w:autoSpaceDE w:val="0"/>
            <w:ind w:left="1004" w:hanging="360"/>
            <w:jc w:val="both"/>
          </w:pPr>
        </w:pPrChange>
      </w:pPr>
      <w:ins w:id="404" w:author="utente" w:date="2014-04-06T09:17:00Z">
        <w:r>
          <w:rPr>
            <w:bCs/>
            <w:sz w:val="24"/>
          </w:rPr>
          <w:t>v.</w:t>
        </w:r>
        <w:r>
          <w:rPr>
            <w:bCs/>
            <w:sz w:val="24"/>
          </w:rPr>
          <w:tab/>
        </w:r>
      </w:ins>
      <w:ins w:id="405" w:author="utente" w:date="2014-04-06T09:16:00Z">
        <w:r>
          <w:rPr>
            <w:bCs/>
            <w:sz w:val="24"/>
          </w:rPr>
          <w:t>L'unità di misura della formazione continua è il Credito Formativo Professionale (CFP) che equivale a 8 ore di attività formativa.</w:t>
        </w:r>
      </w:ins>
    </w:p>
    <w:p w:rsidR="003668C4" w:rsidRDefault="003668C4" w:rsidP="003668C4">
      <w:pPr>
        <w:tabs>
          <w:tab w:val="left" w:pos="709"/>
        </w:tabs>
        <w:autoSpaceDE w:val="0"/>
        <w:ind w:left="426"/>
        <w:jc w:val="both"/>
        <w:rPr>
          <w:ins w:id="406" w:author="utente" w:date="2014-04-06T09:20:00Z"/>
          <w:bCs/>
          <w:sz w:val="24"/>
        </w:rPr>
        <w:pPrChange w:id="407" w:author="utente" w:date="2014-04-06T09:20:00Z">
          <w:pPr>
            <w:numPr>
              <w:ilvl w:val="1"/>
              <w:numId w:val="5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408" w:author="utente" w:date="2014-04-06T09:19:00Z">
        <w:r>
          <w:rPr>
            <w:bCs/>
            <w:sz w:val="24"/>
          </w:rPr>
          <w:t>vi.</w:t>
        </w:r>
        <w:r>
          <w:rPr>
            <w:bCs/>
            <w:sz w:val="24"/>
          </w:rPr>
          <w:tab/>
          <w:t>L'obbligo di formazione continua decorre dal 1 gennaio dell’anno successivo a quello di prima iscrizione all’Albo.</w:t>
        </w:r>
      </w:ins>
    </w:p>
    <w:p w:rsidR="003668C4" w:rsidRDefault="003668C4" w:rsidP="003668C4">
      <w:pPr>
        <w:tabs>
          <w:tab w:val="left" w:pos="709"/>
        </w:tabs>
        <w:autoSpaceDE w:val="0"/>
        <w:ind w:left="426"/>
        <w:jc w:val="both"/>
        <w:rPr>
          <w:ins w:id="409" w:author="utente" w:date="2014-04-06T09:20:00Z"/>
          <w:bCs/>
          <w:sz w:val="24"/>
        </w:rPr>
        <w:pPrChange w:id="410" w:author="utente" w:date="2014-04-06T09:20:00Z">
          <w:pPr>
            <w:numPr>
              <w:ilvl w:val="1"/>
              <w:numId w:val="5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proofErr w:type="spellStart"/>
      <w:ins w:id="411" w:author="utente" w:date="2014-04-06T09:20:00Z">
        <w:r>
          <w:rPr>
            <w:bCs/>
            <w:sz w:val="24"/>
          </w:rPr>
          <w:t>vii</w:t>
        </w:r>
        <w:proofErr w:type="spellEnd"/>
        <w:r>
          <w:rPr>
            <w:bCs/>
            <w:sz w:val="24"/>
          </w:rPr>
          <w:t xml:space="preserve">. </w:t>
        </w:r>
      </w:ins>
      <w:ins w:id="412" w:author="utente" w:date="2014-04-06T09:19:00Z">
        <w:r>
          <w:rPr>
            <w:bCs/>
            <w:sz w:val="24"/>
          </w:rPr>
          <w:t>L'anno formativo coincide con quello solare.</w:t>
        </w:r>
      </w:ins>
    </w:p>
    <w:p w:rsidR="003668C4" w:rsidRDefault="003668C4" w:rsidP="003668C4">
      <w:pPr>
        <w:tabs>
          <w:tab w:val="left" w:pos="709"/>
        </w:tabs>
        <w:autoSpaceDE w:val="0"/>
        <w:ind w:left="426"/>
        <w:jc w:val="both"/>
        <w:rPr>
          <w:ins w:id="413" w:author="utente" w:date="2014-04-06T09:20:00Z"/>
          <w:bCs/>
          <w:sz w:val="24"/>
        </w:rPr>
        <w:pPrChange w:id="414" w:author="utente" w:date="2014-04-06T09:20:00Z">
          <w:pPr>
            <w:numPr>
              <w:ilvl w:val="1"/>
              <w:numId w:val="5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proofErr w:type="spellStart"/>
      <w:ins w:id="415" w:author="utente" w:date="2014-04-06T09:20:00Z">
        <w:r>
          <w:rPr>
            <w:bCs/>
            <w:sz w:val="24"/>
          </w:rPr>
          <w:t>viii</w:t>
        </w:r>
        <w:proofErr w:type="spellEnd"/>
        <w:r>
          <w:rPr>
            <w:bCs/>
            <w:sz w:val="24"/>
          </w:rPr>
          <w:t xml:space="preserve">. </w:t>
        </w:r>
      </w:ins>
      <w:ins w:id="416" w:author="utente" w:date="2014-04-06T09:19:00Z">
        <w:r>
          <w:rPr>
            <w:bCs/>
            <w:sz w:val="24"/>
          </w:rPr>
          <w:t>Il periodo di valutazione della formazione continua ha durata triennale.</w:t>
        </w:r>
      </w:ins>
    </w:p>
    <w:p w:rsidR="003668C4" w:rsidRDefault="003668C4" w:rsidP="003668C4">
      <w:pPr>
        <w:tabs>
          <w:tab w:val="left" w:pos="709"/>
        </w:tabs>
        <w:autoSpaceDE w:val="0"/>
        <w:ind w:left="426"/>
        <w:jc w:val="both"/>
        <w:rPr>
          <w:ins w:id="417" w:author="utente" w:date="2014-04-06T09:20:00Z"/>
          <w:bCs/>
          <w:sz w:val="24"/>
        </w:rPr>
        <w:pPrChange w:id="418" w:author="utente" w:date="2014-04-06T09:20:00Z">
          <w:pPr>
            <w:numPr>
              <w:ilvl w:val="1"/>
              <w:numId w:val="5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proofErr w:type="spellStart"/>
      <w:ins w:id="419" w:author="utente" w:date="2014-04-06T09:21:00Z">
        <w:r>
          <w:rPr>
            <w:bCs/>
            <w:sz w:val="24"/>
          </w:rPr>
          <w:t>ix</w:t>
        </w:r>
        <w:proofErr w:type="spellEnd"/>
        <w:r>
          <w:rPr>
            <w:bCs/>
            <w:sz w:val="24"/>
          </w:rPr>
          <w:t xml:space="preserve">. </w:t>
        </w:r>
      </w:ins>
      <w:ins w:id="420" w:author="utente" w:date="2014-04-06T09:19:00Z">
        <w:r>
          <w:rPr>
            <w:bCs/>
            <w:sz w:val="24"/>
          </w:rPr>
          <w:t>Ogni iscritto sceglie liberamente le attività formative da svolgere, in relazione alle preferenze personali nell'ambito dei settori disciplinari professionali di cui all'art. 3, comma 6 del presente regolamento.</w:t>
        </w:r>
      </w:ins>
    </w:p>
    <w:p w:rsidR="003668C4" w:rsidRDefault="003668C4" w:rsidP="003668C4">
      <w:pPr>
        <w:tabs>
          <w:tab w:val="left" w:pos="709"/>
        </w:tabs>
        <w:autoSpaceDE w:val="0"/>
        <w:ind w:left="426"/>
        <w:jc w:val="both"/>
        <w:rPr>
          <w:ins w:id="421" w:author="utente" w:date="2014-04-06T09:20:00Z"/>
          <w:bCs/>
          <w:sz w:val="24"/>
        </w:rPr>
        <w:pPrChange w:id="422" w:author="utente" w:date="2014-04-06T09:20:00Z">
          <w:pPr>
            <w:numPr>
              <w:ilvl w:val="1"/>
              <w:numId w:val="5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423" w:author="utente" w:date="2014-04-06T09:21:00Z">
        <w:r>
          <w:rPr>
            <w:bCs/>
            <w:sz w:val="24"/>
          </w:rPr>
          <w:t xml:space="preserve">x. </w:t>
        </w:r>
      </w:ins>
      <w:ins w:id="424" w:author="utente" w:date="2014-04-06T09:19:00Z">
        <w:r>
          <w:rPr>
            <w:bCs/>
            <w:sz w:val="24"/>
          </w:rPr>
          <w:t>Ai fini dell'assolvimento dell’obbligo, ogni iscritto deve conseguire nel triennio almeno 9 CFP, di cui almeno 2 CFP devono essere conseguiti in ogni singolo anno formativo.</w:t>
        </w:r>
      </w:ins>
    </w:p>
    <w:p w:rsidR="003668C4" w:rsidRDefault="003668C4" w:rsidP="003668C4">
      <w:pPr>
        <w:tabs>
          <w:tab w:val="left" w:pos="709"/>
        </w:tabs>
        <w:autoSpaceDE w:val="0"/>
        <w:ind w:left="426"/>
        <w:jc w:val="both"/>
        <w:rPr>
          <w:ins w:id="425" w:author="utente" w:date="2014-04-06T09:20:00Z"/>
          <w:bCs/>
          <w:sz w:val="24"/>
        </w:rPr>
        <w:pPrChange w:id="426" w:author="utente" w:date="2014-04-06T09:20:00Z">
          <w:pPr>
            <w:numPr>
              <w:ilvl w:val="1"/>
              <w:numId w:val="5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427" w:author="utente" w:date="2014-04-06T09:21:00Z">
        <w:r>
          <w:rPr>
            <w:bCs/>
            <w:sz w:val="24"/>
          </w:rPr>
          <w:t xml:space="preserve">xi </w:t>
        </w:r>
      </w:ins>
      <w:ins w:id="428" w:author="utente" w:date="2014-04-06T09:19:00Z">
        <w:r>
          <w:rPr>
            <w:bCs/>
            <w:sz w:val="24"/>
          </w:rPr>
          <w:t xml:space="preserve">Almeno 1 CFP ogni triennio deve derivare da attività formative aventi a oggetto argomenti </w:t>
        </w:r>
        <w:proofErr w:type="spellStart"/>
        <w:r>
          <w:rPr>
            <w:bCs/>
            <w:sz w:val="24"/>
          </w:rPr>
          <w:t>metaprofessionali</w:t>
        </w:r>
        <w:proofErr w:type="spellEnd"/>
        <w:r>
          <w:rPr>
            <w:bCs/>
            <w:sz w:val="24"/>
          </w:rPr>
          <w:t xml:space="preserve"> di cui all´art. 3, comma 2, lettera a) del </w:t>
        </w:r>
      </w:ins>
      <w:ins w:id="429" w:author="utente" w:date="2014-04-06T09:21:00Z">
        <w:r>
          <w:rPr>
            <w:bCs/>
            <w:sz w:val="24"/>
          </w:rPr>
          <w:t>Regolamento di Formazione</w:t>
        </w:r>
      </w:ins>
      <w:ins w:id="430" w:author="utente" w:date="2014-04-06T09:19:00Z">
        <w:r>
          <w:rPr>
            <w:bCs/>
            <w:sz w:val="24"/>
          </w:rPr>
          <w:t>.</w:t>
        </w:r>
      </w:ins>
    </w:p>
    <w:p w:rsidR="003668C4" w:rsidRDefault="003668C4" w:rsidP="003668C4">
      <w:pPr>
        <w:tabs>
          <w:tab w:val="left" w:pos="709"/>
        </w:tabs>
        <w:autoSpaceDE w:val="0"/>
        <w:ind w:left="426"/>
        <w:jc w:val="both"/>
        <w:rPr>
          <w:ins w:id="431" w:author="utente" w:date="2014-04-06T09:20:00Z"/>
          <w:bCs/>
          <w:sz w:val="24"/>
        </w:rPr>
        <w:pPrChange w:id="432" w:author="utente" w:date="2014-04-06T09:20:00Z">
          <w:pPr>
            <w:numPr>
              <w:ilvl w:val="1"/>
              <w:numId w:val="5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proofErr w:type="spellStart"/>
      <w:ins w:id="433" w:author="utente" w:date="2014-04-06T09:21:00Z">
        <w:r>
          <w:rPr>
            <w:bCs/>
            <w:sz w:val="24"/>
          </w:rPr>
          <w:t>xii</w:t>
        </w:r>
        <w:proofErr w:type="spellEnd"/>
        <w:r>
          <w:rPr>
            <w:bCs/>
            <w:sz w:val="24"/>
          </w:rPr>
          <w:t xml:space="preserve">. </w:t>
        </w:r>
      </w:ins>
      <w:ins w:id="434" w:author="utente" w:date="2014-04-06T09:19:00Z">
        <w:r>
          <w:rPr>
            <w:bCs/>
            <w:sz w:val="24"/>
          </w:rPr>
          <w:t xml:space="preserve">Entro l’anno successivo a quello di prima iscrizione, gli iscritti devono acquisire almeno 1 CFP derivante da attività formative aventi a oggetto argomenti </w:t>
        </w:r>
        <w:proofErr w:type="spellStart"/>
        <w:r>
          <w:rPr>
            <w:bCs/>
            <w:sz w:val="24"/>
          </w:rPr>
          <w:t>metaprofessionali</w:t>
        </w:r>
        <w:proofErr w:type="spellEnd"/>
        <w:r>
          <w:rPr>
            <w:bCs/>
            <w:sz w:val="24"/>
          </w:rPr>
          <w:t xml:space="preserve"> di cui all´art. 3, comma 2, lettera a) del </w:t>
        </w:r>
      </w:ins>
      <w:ins w:id="435" w:author="utente" w:date="2014-04-06T09:21:00Z">
        <w:r>
          <w:rPr>
            <w:bCs/>
            <w:sz w:val="24"/>
          </w:rPr>
          <w:t>Regolamento di Formazione.</w:t>
        </w:r>
      </w:ins>
    </w:p>
    <w:p w:rsidR="003668C4" w:rsidRDefault="003668C4" w:rsidP="003668C4">
      <w:pPr>
        <w:tabs>
          <w:tab w:val="left" w:pos="709"/>
        </w:tabs>
        <w:autoSpaceDE w:val="0"/>
        <w:ind w:left="426"/>
        <w:jc w:val="both"/>
        <w:rPr>
          <w:ins w:id="436" w:author="utente" w:date="2014-04-06T09:26:00Z"/>
          <w:bCs/>
          <w:sz w:val="24"/>
        </w:rPr>
        <w:pPrChange w:id="437" w:author="utente" w:date="2014-04-06T09:20:00Z">
          <w:pPr>
            <w:numPr>
              <w:ilvl w:val="1"/>
              <w:numId w:val="5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proofErr w:type="spellStart"/>
      <w:ins w:id="438" w:author="utente" w:date="2014-04-06T09:21:00Z">
        <w:r>
          <w:rPr>
            <w:bCs/>
            <w:sz w:val="24"/>
          </w:rPr>
          <w:t>xiii</w:t>
        </w:r>
        <w:proofErr w:type="spellEnd"/>
        <w:r>
          <w:rPr>
            <w:bCs/>
            <w:sz w:val="24"/>
          </w:rPr>
          <w:t xml:space="preserve">. </w:t>
        </w:r>
      </w:ins>
      <w:ins w:id="439" w:author="utente" w:date="2014-04-06T09:19:00Z">
        <w:r>
          <w:rPr>
            <w:bCs/>
            <w:sz w:val="24"/>
          </w:rPr>
          <w:t>Qualora un iscritto acquisisca in un anno più di 3 CFP, quelli eccedenti sono riportati nel computo di quelli necessari per assolvere l’obbligo formativo triennale in deroga al</w:t>
        </w:r>
      </w:ins>
      <w:ins w:id="440" w:author="utente" w:date="2014-04-06T09:22:00Z">
        <w:r>
          <w:rPr>
            <w:bCs/>
            <w:sz w:val="24"/>
          </w:rPr>
          <w:t>l’art. 5</w:t>
        </w:r>
      </w:ins>
      <w:ins w:id="441" w:author="utente" w:date="2014-04-06T09:19:00Z">
        <w:r>
          <w:rPr>
            <w:bCs/>
            <w:sz w:val="24"/>
          </w:rPr>
          <w:t xml:space="preserve"> comma 5, </w:t>
        </w:r>
      </w:ins>
      <w:ins w:id="442" w:author="utente" w:date="2014-04-06T09:22:00Z">
        <w:r>
          <w:rPr>
            <w:bCs/>
            <w:sz w:val="24"/>
          </w:rPr>
          <w:t>del Regolamento di Formazione.</w:t>
        </w:r>
      </w:ins>
    </w:p>
    <w:p w:rsidR="005B3488" w:rsidRPr="005B3488" w:rsidRDefault="005B3488" w:rsidP="005B3488">
      <w:pPr>
        <w:spacing w:after="0"/>
        <w:jc w:val="both"/>
        <w:rPr>
          <w:ins w:id="443" w:author="utente" w:date="2014-04-06T09:25:00Z"/>
          <w:b/>
          <w:sz w:val="28"/>
          <w:szCs w:val="28"/>
          <w:rPrChange w:id="444" w:author="utente" w:date="2014-04-06T09:26:00Z">
            <w:rPr>
              <w:ins w:id="445" w:author="utente" w:date="2014-04-06T09:25:00Z"/>
              <w:b/>
              <w:sz w:val="24"/>
            </w:rPr>
          </w:rPrChange>
        </w:rPr>
        <w:pPrChange w:id="446" w:author="utente" w:date="2014-04-06T09:26:00Z">
          <w:pPr>
            <w:spacing w:after="0"/>
            <w:ind w:left="567"/>
            <w:jc w:val="both"/>
          </w:pPr>
        </w:pPrChange>
      </w:pPr>
      <w:ins w:id="447" w:author="utente" w:date="2014-04-06T09:25:00Z">
        <w:r w:rsidRPr="005B3488">
          <w:rPr>
            <w:b/>
            <w:sz w:val="28"/>
            <w:szCs w:val="28"/>
            <w:rPrChange w:id="448" w:author="utente" w:date="2014-04-06T09:26:00Z">
              <w:rPr>
                <w:b/>
                <w:sz w:val="24"/>
              </w:rPr>
            </w:rPrChange>
          </w:rPr>
          <w:t>A2) Quesiti e risposte di interesse per gli iscritti</w:t>
        </w:r>
      </w:ins>
    </w:p>
    <w:p w:rsidR="001F1BE7" w:rsidDel="005B3488" w:rsidRDefault="001F1BE7" w:rsidP="00A56510">
      <w:pPr>
        <w:spacing w:before="120" w:after="120" w:line="240" w:lineRule="auto"/>
        <w:jc w:val="center"/>
        <w:rPr>
          <w:del w:id="449" w:author="utente" w:date="2014-04-06T09:26:00Z"/>
          <w:bCs/>
          <w:sz w:val="24"/>
        </w:rPr>
        <w:pPrChange w:id="450" w:author="utente" w:date="2014-04-06T11:01:00Z">
          <w:pPr>
            <w:spacing w:after="0"/>
            <w:jc w:val="center"/>
          </w:pPr>
        </w:pPrChange>
      </w:pPr>
    </w:p>
    <w:p w:rsidR="00524083" w:rsidRPr="00D70100" w:rsidRDefault="00524083" w:rsidP="00A56510">
      <w:pPr>
        <w:numPr>
          <w:ilvl w:val="0"/>
          <w:numId w:val="11"/>
        </w:numPr>
        <w:autoSpaceDE w:val="0"/>
        <w:spacing w:before="120" w:after="120" w:line="240" w:lineRule="auto"/>
        <w:jc w:val="both"/>
        <w:rPr>
          <w:ins w:id="451" w:author="utente" w:date="2014-04-06T08:51:00Z"/>
          <w:b/>
          <w:sz w:val="24"/>
          <w:rPrChange w:id="452" w:author="utente" w:date="2014-04-06T08:56:00Z">
            <w:rPr>
              <w:ins w:id="453" w:author="utente" w:date="2014-04-06T08:51:00Z"/>
              <w:bCs/>
              <w:sz w:val="24"/>
            </w:rPr>
          </w:rPrChange>
        </w:rPr>
        <w:pPrChange w:id="454" w:author="utente" w:date="2014-04-06T11:01:00Z">
          <w:pPr>
            <w:numPr>
              <w:numId w:val="11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455" w:author="utente" w:date="2014-04-06T08:52:00Z">
        <w:r w:rsidRPr="00D70100">
          <w:rPr>
            <w:b/>
            <w:bCs/>
            <w:sz w:val="24"/>
            <w:rPrChange w:id="456" w:author="utente" w:date="2014-04-06T08:56:00Z">
              <w:rPr>
                <w:bCs/>
                <w:sz w:val="24"/>
              </w:rPr>
            </w:rPrChange>
          </w:rPr>
          <w:t xml:space="preserve">D. </w:t>
        </w:r>
      </w:ins>
      <w:ins w:id="457" w:author="utente" w:date="2014-04-06T08:51:00Z">
        <w:r w:rsidRPr="00D70100">
          <w:rPr>
            <w:b/>
            <w:bCs/>
            <w:sz w:val="24"/>
            <w:rPrChange w:id="458" w:author="utente" w:date="2014-04-06T08:56:00Z">
              <w:rPr>
                <w:bCs/>
                <w:sz w:val="24"/>
              </w:rPr>
            </w:rPrChange>
          </w:rPr>
          <w:t>Chi tra gli iscritti è soggetto all’obbligo formativo?</w:t>
        </w:r>
      </w:ins>
    </w:p>
    <w:p w:rsidR="00787BA4" w:rsidRPr="000224A3" w:rsidRDefault="00524083" w:rsidP="00A56510">
      <w:pPr>
        <w:autoSpaceDE w:val="0"/>
        <w:spacing w:before="120" w:after="120" w:line="240" w:lineRule="auto"/>
        <w:ind w:left="284"/>
        <w:jc w:val="both"/>
        <w:rPr>
          <w:ins w:id="459" w:author="utente" w:date="2014-04-06T08:47:00Z"/>
          <w:b/>
          <w:sz w:val="24"/>
          <w:rPrChange w:id="460" w:author="utente" w:date="2014-04-06T08:47:00Z">
            <w:rPr>
              <w:ins w:id="461" w:author="utente" w:date="2014-04-06T08:47:00Z"/>
              <w:bCs/>
              <w:sz w:val="24"/>
            </w:rPr>
          </w:rPrChange>
        </w:rPr>
        <w:pPrChange w:id="462" w:author="utente" w:date="2014-04-06T11:01:00Z">
          <w:pPr>
            <w:numPr>
              <w:numId w:val="11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463" w:author="utente" w:date="2014-04-06T08:52:00Z">
        <w:r>
          <w:rPr>
            <w:bCs/>
            <w:sz w:val="24"/>
          </w:rPr>
          <w:t xml:space="preserve">R. </w:t>
        </w:r>
      </w:ins>
      <w:ins w:id="464" w:author="utente" w:date="2014-04-06T08:47:00Z">
        <w:r w:rsidR="00787BA4">
          <w:rPr>
            <w:bCs/>
            <w:sz w:val="24"/>
          </w:rPr>
          <w:t>Sono soggetti all'obbligo formativo tutte le persone fisiche iscritte all'albo dei dottori agronomi e dei dottori forestali ad eccezione</w:t>
        </w:r>
        <w:r w:rsidR="000224A3">
          <w:rPr>
            <w:bCs/>
            <w:sz w:val="24"/>
          </w:rPr>
          <w:t xml:space="preserve"> </w:t>
        </w:r>
      </w:ins>
      <w:ins w:id="465" w:author="utente" w:date="2014-04-06T08:49:00Z">
        <w:r>
          <w:rPr>
            <w:bCs/>
            <w:sz w:val="24"/>
          </w:rPr>
          <w:t xml:space="preserve">di coloro che si trovano nelle </w:t>
        </w:r>
      </w:ins>
      <w:ins w:id="466" w:author="utente" w:date="2014-04-06T08:52:00Z">
        <w:r w:rsidR="007E312A">
          <w:rPr>
            <w:bCs/>
            <w:sz w:val="24"/>
          </w:rPr>
          <w:t xml:space="preserve">seguenti </w:t>
        </w:r>
      </w:ins>
      <w:ins w:id="467" w:author="utente" w:date="2014-04-06T08:49:00Z">
        <w:r>
          <w:rPr>
            <w:bCs/>
            <w:sz w:val="24"/>
          </w:rPr>
          <w:t>condizioni di esonero</w:t>
        </w:r>
      </w:ins>
      <w:ins w:id="468" w:author="utente" w:date="2014-04-06T08:53:00Z">
        <w:r w:rsidR="007E312A">
          <w:rPr>
            <w:bCs/>
            <w:sz w:val="24"/>
          </w:rPr>
          <w:t xml:space="preserve"> (</w:t>
        </w:r>
      </w:ins>
      <w:ins w:id="469" w:author="utente" w:date="2014-04-06T08:49:00Z">
        <w:r>
          <w:rPr>
            <w:bCs/>
            <w:sz w:val="24"/>
          </w:rPr>
          <w:t>art</w:t>
        </w:r>
      </w:ins>
      <w:ins w:id="470" w:author="utente" w:date="2014-04-06T08:47:00Z">
        <w:r w:rsidR="00787BA4">
          <w:rPr>
            <w:bCs/>
            <w:sz w:val="24"/>
          </w:rPr>
          <w:t xml:space="preserve">. 15 del </w:t>
        </w:r>
        <w:r w:rsidR="000224A3">
          <w:rPr>
            <w:bCs/>
            <w:sz w:val="24"/>
          </w:rPr>
          <w:t>R</w:t>
        </w:r>
        <w:r w:rsidR="00787BA4">
          <w:rPr>
            <w:bCs/>
            <w:sz w:val="24"/>
          </w:rPr>
          <w:t>egolamento</w:t>
        </w:r>
        <w:r>
          <w:rPr>
            <w:bCs/>
            <w:sz w:val="24"/>
          </w:rPr>
          <w:t xml:space="preserve"> di Formazione</w:t>
        </w:r>
      </w:ins>
      <w:ins w:id="471" w:author="utente" w:date="2014-04-06T08:53:00Z">
        <w:r w:rsidR="007E312A">
          <w:rPr>
            <w:bCs/>
            <w:sz w:val="24"/>
          </w:rPr>
          <w:t>)</w:t>
        </w:r>
      </w:ins>
      <w:ins w:id="472" w:author="utente" w:date="2014-04-06T08:47:00Z">
        <w:r w:rsidR="000224A3">
          <w:rPr>
            <w:bCs/>
            <w:sz w:val="24"/>
          </w:rPr>
          <w:t>:</w:t>
        </w:r>
      </w:ins>
    </w:p>
    <w:p w:rsidR="00524083" w:rsidRDefault="00524083" w:rsidP="00A56510">
      <w:pPr>
        <w:numPr>
          <w:ilvl w:val="1"/>
          <w:numId w:val="46"/>
        </w:numPr>
        <w:autoSpaceDE w:val="0"/>
        <w:spacing w:before="120" w:after="120" w:line="240" w:lineRule="auto"/>
        <w:jc w:val="both"/>
        <w:rPr>
          <w:ins w:id="473" w:author="utente" w:date="2014-04-06T08:49:00Z"/>
          <w:bCs/>
          <w:sz w:val="24"/>
        </w:rPr>
        <w:pPrChange w:id="474" w:author="utente" w:date="2014-04-06T11:01:00Z">
          <w:pPr>
            <w:numPr>
              <w:ilvl w:val="1"/>
              <w:numId w:val="46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475" w:author="utente" w:date="2014-04-06T08:49:00Z">
        <w:r>
          <w:rPr>
            <w:bCs/>
            <w:sz w:val="24"/>
          </w:rPr>
          <w:t>maternità, per un anno;</w:t>
        </w:r>
      </w:ins>
    </w:p>
    <w:p w:rsidR="00524083" w:rsidRDefault="00524083" w:rsidP="00A56510">
      <w:pPr>
        <w:numPr>
          <w:ilvl w:val="1"/>
          <w:numId w:val="46"/>
        </w:numPr>
        <w:autoSpaceDE w:val="0"/>
        <w:spacing w:before="120" w:after="120" w:line="240" w:lineRule="auto"/>
        <w:jc w:val="both"/>
        <w:rPr>
          <w:ins w:id="476" w:author="utente" w:date="2014-04-06T08:49:00Z"/>
          <w:bCs/>
          <w:sz w:val="24"/>
        </w:rPr>
        <w:pPrChange w:id="477" w:author="utente" w:date="2014-04-06T11:01:00Z">
          <w:pPr>
            <w:numPr>
              <w:ilvl w:val="1"/>
              <w:numId w:val="46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478" w:author="utente" w:date="2014-04-06T08:49:00Z">
        <w:r>
          <w:rPr>
            <w:bCs/>
            <w:sz w:val="24"/>
          </w:rPr>
          <w:t>grave malattia o infortunio, servizio militare volontario e civile, assenza dall’Italia, che determinano l’interruzione dell’attività professionale per almeno 6 mesi;</w:t>
        </w:r>
      </w:ins>
    </w:p>
    <w:p w:rsidR="00524083" w:rsidRDefault="00524083" w:rsidP="00A56510">
      <w:pPr>
        <w:numPr>
          <w:ilvl w:val="1"/>
          <w:numId w:val="46"/>
        </w:numPr>
        <w:autoSpaceDE w:val="0"/>
        <w:spacing w:before="120" w:after="120" w:line="240" w:lineRule="auto"/>
        <w:jc w:val="both"/>
        <w:rPr>
          <w:ins w:id="479" w:author="utente" w:date="2014-04-06T08:49:00Z"/>
          <w:bCs/>
          <w:sz w:val="24"/>
        </w:rPr>
        <w:pPrChange w:id="480" w:author="utente" w:date="2014-04-06T11:01:00Z">
          <w:pPr>
            <w:numPr>
              <w:ilvl w:val="1"/>
              <w:numId w:val="46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481" w:author="utente" w:date="2014-04-06T08:49:00Z">
        <w:r>
          <w:rPr>
            <w:bCs/>
            <w:sz w:val="24"/>
          </w:rPr>
          <w:t>altri casi di documentato impedimento derivante da accertate cause di forza maggiore o da situazioni incompatibili con lo svolgimento dell’attività professionale.</w:t>
        </w:r>
      </w:ins>
    </w:p>
    <w:p w:rsidR="00D70100" w:rsidRDefault="00D70100" w:rsidP="00A56510">
      <w:pPr>
        <w:suppressAutoHyphens w:val="0"/>
        <w:spacing w:before="120" w:after="120" w:line="240" w:lineRule="auto"/>
        <w:rPr>
          <w:ins w:id="482" w:author="utente" w:date="2014-04-06T08:55:00Z"/>
          <w:bCs/>
          <w:sz w:val="24"/>
        </w:rPr>
        <w:pPrChange w:id="483" w:author="utente" w:date="2014-04-06T11:01:00Z">
          <w:pPr>
            <w:suppressAutoHyphens w:val="0"/>
            <w:spacing w:after="0" w:line="240" w:lineRule="auto"/>
          </w:pPr>
        </w:pPrChange>
      </w:pPr>
      <w:ins w:id="484" w:author="utente" w:date="2014-04-06T08:55:00Z">
        <w:r>
          <w:rPr>
            <w:bCs/>
            <w:sz w:val="24"/>
          </w:rPr>
          <w:br w:type="page"/>
        </w:r>
      </w:ins>
    </w:p>
    <w:p w:rsidR="001F1BE7" w:rsidRPr="001F1BE7" w:rsidRDefault="001F1BE7" w:rsidP="00A56510">
      <w:pPr>
        <w:spacing w:before="120" w:after="120" w:line="240" w:lineRule="auto"/>
        <w:ind w:left="284" w:hanging="284"/>
        <w:jc w:val="both"/>
        <w:rPr>
          <w:ins w:id="485" w:author="utente" w:date="2014-04-06T08:59:00Z"/>
          <w:b/>
          <w:bCs/>
          <w:sz w:val="24"/>
          <w:rPrChange w:id="486" w:author="utente" w:date="2014-04-06T08:59:00Z">
            <w:rPr>
              <w:ins w:id="487" w:author="utente" w:date="2014-04-06T08:59:00Z"/>
              <w:bCs/>
              <w:sz w:val="24"/>
            </w:rPr>
          </w:rPrChange>
        </w:rPr>
        <w:pPrChange w:id="488" w:author="utente" w:date="2014-04-06T11:01:00Z">
          <w:pPr>
            <w:numPr>
              <w:numId w:val="47"/>
            </w:numPr>
            <w:tabs>
              <w:tab w:val="num" w:pos="360"/>
            </w:tabs>
            <w:spacing w:after="0"/>
            <w:ind w:left="340" w:hanging="340"/>
            <w:jc w:val="both"/>
          </w:pPr>
        </w:pPrChange>
      </w:pPr>
      <w:ins w:id="489" w:author="utente" w:date="2014-04-06T09:01:00Z">
        <w:r>
          <w:rPr>
            <w:b/>
            <w:bCs/>
            <w:sz w:val="24"/>
          </w:rPr>
          <w:lastRenderedPageBreak/>
          <w:t>2.</w:t>
        </w:r>
        <w:r>
          <w:rPr>
            <w:b/>
            <w:bCs/>
            <w:sz w:val="24"/>
          </w:rPr>
          <w:tab/>
        </w:r>
      </w:ins>
      <w:ins w:id="490" w:author="utente" w:date="2014-04-06T08:53:00Z">
        <w:r w:rsidR="007E312A" w:rsidRPr="001F1BE7">
          <w:rPr>
            <w:b/>
            <w:bCs/>
            <w:sz w:val="24"/>
            <w:rPrChange w:id="491" w:author="utente" w:date="2014-04-06T08:59:00Z">
              <w:rPr>
                <w:bCs/>
                <w:sz w:val="24"/>
              </w:rPr>
            </w:rPrChange>
          </w:rPr>
          <w:t xml:space="preserve">D. </w:t>
        </w:r>
      </w:ins>
      <w:ins w:id="492" w:author="utente" w:date="2014-04-06T09:02:00Z">
        <w:r>
          <w:rPr>
            <w:b/>
            <w:bCs/>
            <w:sz w:val="24"/>
          </w:rPr>
          <w:t xml:space="preserve"> </w:t>
        </w:r>
      </w:ins>
      <w:ins w:id="493" w:author="utente" w:date="2014-04-06T08:59:00Z">
        <w:r w:rsidRPr="001F1BE7">
          <w:rPr>
            <w:b/>
            <w:bCs/>
            <w:sz w:val="24"/>
            <w:rPrChange w:id="494" w:author="utente" w:date="2014-04-06T08:59:00Z">
              <w:rPr>
                <w:bCs/>
                <w:sz w:val="24"/>
              </w:rPr>
            </w:rPrChange>
          </w:rPr>
          <w:t>Gli iscritti che non esercitano la professione, neanche occasionalmente, sono tenuti a svolgere l’attività di formazione professionale continua?</w:t>
        </w:r>
      </w:ins>
    </w:p>
    <w:p w:rsidR="001F1BE7" w:rsidRDefault="001F1BE7" w:rsidP="00A56510">
      <w:pPr>
        <w:spacing w:before="120" w:after="120" w:line="240" w:lineRule="auto"/>
        <w:ind w:left="284"/>
        <w:jc w:val="both"/>
        <w:rPr>
          <w:ins w:id="495" w:author="utente" w:date="2014-04-06T09:01:00Z"/>
          <w:bCs/>
          <w:sz w:val="24"/>
        </w:rPr>
        <w:pPrChange w:id="496" w:author="utente" w:date="2014-04-06T11:01:00Z">
          <w:pPr>
            <w:spacing w:after="0"/>
            <w:ind w:left="340"/>
            <w:jc w:val="both"/>
          </w:pPr>
        </w:pPrChange>
      </w:pPr>
      <w:ins w:id="497" w:author="utente" w:date="2014-04-06T08:59:00Z">
        <w:r>
          <w:rPr>
            <w:bCs/>
            <w:sz w:val="24"/>
          </w:rPr>
          <w:t>R. No, gli iscritti che si trovano in questa condizione non sono soggetti all’obbligo formativo.</w:t>
        </w:r>
      </w:ins>
      <w:ins w:id="498" w:author="utente" w:date="2014-04-06T09:01:00Z">
        <w:r w:rsidRPr="001F1BE7">
          <w:rPr>
            <w:bCs/>
            <w:sz w:val="24"/>
          </w:rPr>
          <w:t xml:space="preserve"> </w:t>
        </w:r>
        <w:r>
          <w:rPr>
            <w:bCs/>
            <w:sz w:val="24"/>
          </w:rPr>
          <w:t>Possono in ogni caso partecipare agli eventi riconosciuti dal sistema ordinistico.</w:t>
        </w:r>
      </w:ins>
    </w:p>
    <w:p w:rsidR="001F1BE7" w:rsidRPr="001F1BE7" w:rsidRDefault="001F1BE7" w:rsidP="00A56510">
      <w:pPr>
        <w:spacing w:before="120" w:after="120" w:line="240" w:lineRule="auto"/>
        <w:jc w:val="both"/>
        <w:rPr>
          <w:ins w:id="499" w:author="utente" w:date="2014-04-06T08:59:00Z"/>
          <w:bCs/>
          <w:sz w:val="24"/>
        </w:rPr>
        <w:pPrChange w:id="500" w:author="utente" w:date="2014-04-06T11:01:00Z">
          <w:pPr>
            <w:numPr>
              <w:numId w:val="47"/>
            </w:numPr>
            <w:tabs>
              <w:tab w:val="num" w:pos="360"/>
            </w:tabs>
            <w:spacing w:after="0"/>
            <w:ind w:left="340" w:hanging="340"/>
            <w:jc w:val="both"/>
          </w:pPr>
        </w:pPrChange>
      </w:pPr>
    </w:p>
    <w:p w:rsidR="007E312A" w:rsidRPr="00D70100" w:rsidRDefault="001F1BE7" w:rsidP="00A56510">
      <w:pPr>
        <w:tabs>
          <w:tab w:val="left" w:pos="426"/>
        </w:tabs>
        <w:autoSpaceDE w:val="0"/>
        <w:spacing w:before="120" w:after="120" w:line="240" w:lineRule="auto"/>
        <w:ind w:left="284" w:hanging="284"/>
        <w:jc w:val="both"/>
        <w:rPr>
          <w:ins w:id="501" w:author="utente" w:date="2014-04-06T08:53:00Z"/>
          <w:b/>
          <w:sz w:val="24"/>
          <w:rPrChange w:id="502" w:author="utente" w:date="2014-04-06T08:56:00Z">
            <w:rPr>
              <w:ins w:id="503" w:author="utente" w:date="2014-04-06T08:53:00Z"/>
              <w:b/>
              <w:sz w:val="24"/>
            </w:rPr>
          </w:rPrChange>
        </w:rPr>
        <w:pPrChange w:id="504" w:author="utente" w:date="2014-04-06T11:01:00Z">
          <w:pPr>
            <w:numPr>
              <w:numId w:val="11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505" w:author="utente" w:date="2014-04-06T09:01:00Z">
        <w:r>
          <w:rPr>
            <w:b/>
            <w:bCs/>
            <w:sz w:val="24"/>
          </w:rPr>
          <w:t>3.</w:t>
        </w:r>
      </w:ins>
      <w:ins w:id="506" w:author="utente" w:date="2014-04-06T09:02:00Z">
        <w:r>
          <w:rPr>
            <w:b/>
            <w:bCs/>
            <w:sz w:val="24"/>
          </w:rPr>
          <w:tab/>
        </w:r>
      </w:ins>
      <w:ins w:id="507" w:author="utente" w:date="2014-04-06T09:01:00Z">
        <w:r>
          <w:rPr>
            <w:b/>
            <w:bCs/>
            <w:sz w:val="24"/>
          </w:rPr>
          <w:t xml:space="preserve">D. </w:t>
        </w:r>
      </w:ins>
      <w:ins w:id="508" w:author="utente" w:date="2014-04-06T08:55:00Z">
        <w:r w:rsidR="00D70100" w:rsidRPr="00D70100">
          <w:rPr>
            <w:b/>
            <w:bCs/>
            <w:sz w:val="24"/>
            <w:rPrChange w:id="509" w:author="utente" w:date="2014-04-06T08:56:00Z">
              <w:rPr>
                <w:bCs/>
                <w:sz w:val="24"/>
              </w:rPr>
            </w:rPrChange>
          </w:rPr>
          <w:t xml:space="preserve">Gli iscritti che esercitano la loro attività professionale nell’esclusivo interesse dello Stato o della pubblica amministrazione sono tenuti </w:t>
        </w:r>
      </w:ins>
      <w:ins w:id="510" w:author="utente" w:date="2014-04-06T08:53:00Z">
        <w:r w:rsidR="007E312A" w:rsidRPr="00D70100">
          <w:rPr>
            <w:b/>
            <w:bCs/>
            <w:sz w:val="24"/>
            <w:rPrChange w:id="511" w:author="utente" w:date="2014-04-06T08:56:00Z">
              <w:rPr>
                <w:bCs/>
                <w:sz w:val="24"/>
              </w:rPr>
            </w:rPrChange>
          </w:rPr>
          <w:t xml:space="preserve"> all’obbligo formativo?</w:t>
        </w:r>
      </w:ins>
    </w:p>
    <w:p w:rsidR="001F1BE7" w:rsidRDefault="007E312A" w:rsidP="00A56510">
      <w:pPr>
        <w:spacing w:before="120" w:after="120" w:line="240" w:lineRule="auto"/>
        <w:ind w:left="340"/>
        <w:jc w:val="both"/>
        <w:rPr>
          <w:ins w:id="512" w:author="utente" w:date="2014-04-06T08:57:00Z"/>
          <w:bCs/>
          <w:sz w:val="24"/>
        </w:rPr>
        <w:pPrChange w:id="513" w:author="utente" w:date="2014-04-06T11:01:00Z">
          <w:pPr>
            <w:spacing w:after="0"/>
            <w:ind w:left="340"/>
            <w:jc w:val="both"/>
          </w:pPr>
        </w:pPrChange>
      </w:pPr>
      <w:ins w:id="514" w:author="utente" w:date="2014-04-06T08:53:00Z">
        <w:r>
          <w:rPr>
            <w:bCs/>
            <w:sz w:val="24"/>
          </w:rPr>
          <w:t xml:space="preserve">R. </w:t>
        </w:r>
      </w:ins>
      <w:ins w:id="515" w:author="utente" w:date="2014-04-06T09:00:00Z">
        <w:r w:rsidR="001F1BE7">
          <w:rPr>
            <w:bCs/>
            <w:sz w:val="24"/>
          </w:rPr>
          <w:t>No, gli iscritti che si trovano in questa condizione non sono soggetti all’obbligo formativo.</w:t>
        </w:r>
      </w:ins>
      <w:ins w:id="516" w:author="utente" w:date="2014-04-06T08:57:00Z">
        <w:r w:rsidR="001F1BE7">
          <w:rPr>
            <w:bCs/>
            <w:sz w:val="24"/>
          </w:rPr>
          <w:t xml:space="preserve"> Possono in ogni caso partecipare agli eventi riconosciuti dal sistema ordinistico.</w:t>
        </w:r>
      </w:ins>
    </w:p>
    <w:p w:rsidR="00524083" w:rsidRDefault="00524083" w:rsidP="00A56510">
      <w:pPr>
        <w:spacing w:before="120" w:after="120" w:line="240" w:lineRule="auto"/>
        <w:jc w:val="both"/>
        <w:rPr>
          <w:ins w:id="517" w:author="utente" w:date="2014-04-06T08:57:00Z"/>
          <w:bCs/>
          <w:sz w:val="24"/>
        </w:rPr>
        <w:pPrChange w:id="518" w:author="utente" w:date="2014-04-06T11:01:00Z">
          <w:pPr>
            <w:numPr>
              <w:numId w:val="47"/>
            </w:numPr>
            <w:tabs>
              <w:tab w:val="num" w:pos="360"/>
            </w:tabs>
            <w:ind w:left="340" w:hanging="340"/>
            <w:jc w:val="both"/>
          </w:pPr>
        </w:pPrChange>
      </w:pPr>
    </w:p>
    <w:p w:rsidR="001F1BE7" w:rsidRPr="001F1BE7" w:rsidRDefault="001F1BE7" w:rsidP="00A56510">
      <w:pPr>
        <w:tabs>
          <w:tab w:val="left" w:pos="567"/>
        </w:tabs>
        <w:spacing w:before="120" w:after="120" w:line="240" w:lineRule="auto"/>
        <w:ind w:left="340" w:hanging="340"/>
        <w:jc w:val="both"/>
        <w:rPr>
          <w:ins w:id="519" w:author="utente" w:date="2014-04-06T08:58:00Z"/>
          <w:b/>
          <w:bCs/>
          <w:sz w:val="24"/>
          <w:rPrChange w:id="520" w:author="utente" w:date="2014-04-06T09:02:00Z">
            <w:rPr>
              <w:ins w:id="521" w:author="utente" w:date="2014-04-06T08:58:00Z"/>
              <w:bCs/>
              <w:sz w:val="24"/>
            </w:rPr>
          </w:rPrChange>
        </w:rPr>
        <w:pPrChange w:id="522" w:author="utente" w:date="2014-04-06T11:01:00Z">
          <w:pPr>
            <w:numPr>
              <w:numId w:val="47"/>
            </w:numPr>
            <w:tabs>
              <w:tab w:val="num" w:pos="360"/>
            </w:tabs>
            <w:spacing w:after="0"/>
            <w:ind w:left="340" w:hanging="340"/>
            <w:jc w:val="both"/>
          </w:pPr>
        </w:pPrChange>
      </w:pPr>
      <w:ins w:id="523" w:author="utente" w:date="2014-04-06T09:01:00Z">
        <w:r w:rsidRPr="001F1BE7">
          <w:rPr>
            <w:b/>
            <w:bCs/>
            <w:sz w:val="24"/>
            <w:rPrChange w:id="524" w:author="utente" w:date="2014-04-06T09:02:00Z">
              <w:rPr>
                <w:bCs/>
                <w:sz w:val="24"/>
              </w:rPr>
            </w:rPrChange>
          </w:rPr>
          <w:t>4.</w:t>
        </w:r>
      </w:ins>
      <w:ins w:id="525" w:author="utente" w:date="2014-04-06T09:02:00Z">
        <w:r>
          <w:rPr>
            <w:b/>
            <w:bCs/>
            <w:sz w:val="24"/>
          </w:rPr>
          <w:tab/>
          <w:t xml:space="preserve">D. </w:t>
        </w:r>
      </w:ins>
      <w:ins w:id="526" w:author="utente" w:date="2014-04-06T08:58:00Z">
        <w:r w:rsidRPr="001F1BE7">
          <w:rPr>
            <w:b/>
            <w:bCs/>
            <w:sz w:val="24"/>
            <w:rPrChange w:id="527" w:author="utente" w:date="2014-04-06T09:02:00Z">
              <w:rPr>
                <w:bCs/>
                <w:sz w:val="24"/>
              </w:rPr>
            </w:rPrChange>
          </w:rPr>
          <w:t xml:space="preserve">Gli iscritti in regola con gli obblighi di frequenza ai corsi di laurea e ai dottorati di </w:t>
        </w:r>
        <w:r>
          <w:rPr>
            <w:b/>
            <w:bCs/>
            <w:sz w:val="24"/>
            <w:rPrChange w:id="528" w:author="utente" w:date="2014-04-06T09:02:00Z">
              <w:rPr>
                <w:b/>
                <w:bCs/>
                <w:sz w:val="24"/>
              </w:rPr>
            </w:rPrChange>
          </w:rPr>
          <w:t>ricerca</w:t>
        </w:r>
      </w:ins>
      <w:ins w:id="529" w:author="utente" w:date="2014-04-06T09:03:00Z">
        <w:r>
          <w:rPr>
            <w:b/>
            <w:bCs/>
            <w:sz w:val="24"/>
          </w:rPr>
          <w:t xml:space="preserve"> possono richiede un esonero dall’obbligo formativo?</w:t>
        </w:r>
      </w:ins>
    </w:p>
    <w:p w:rsidR="001F1BE7" w:rsidRDefault="001F1BE7" w:rsidP="00A56510">
      <w:pPr>
        <w:spacing w:before="120" w:after="120" w:line="240" w:lineRule="auto"/>
        <w:ind w:left="340"/>
        <w:jc w:val="both"/>
        <w:rPr>
          <w:ins w:id="530" w:author="utente" w:date="2014-04-06T08:58:00Z"/>
          <w:bCs/>
          <w:sz w:val="24"/>
        </w:rPr>
        <w:pPrChange w:id="531" w:author="utente" w:date="2014-04-06T11:01:00Z">
          <w:pPr>
            <w:numPr>
              <w:numId w:val="47"/>
            </w:numPr>
            <w:tabs>
              <w:tab w:val="num" w:pos="360"/>
            </w:tabs>
            <w:ind w:left="340" w:hanging="340"/>
            <w:jc w:val="both"/>
          </w:pPr>
        </w:pPrChange>
      </w:pPr>
      <w:ins w:id="532" w:author="utente" w:date="2014-04-06T09:03:00Z">
        <w:r>
          <w:rPr>
            <w:bCs/>
            <w:sz w:val="24"/>
          </w:rPr>
          <w:t xml:space="preserve">R. Si, gli iscritti che si trovano in questa condizione </w:t>
        </w:r>
      </w:ins>
      <w:ins w:id="533" w:author="utente" w:date="2014-04-06T09:04:00Z">
        <w:r>
          <w:rPr>
            <w:bCs/>
            <w:sz w:val="24"/>
          </w:rPr>
          <w:t>s</w:t>
        </w:r>
      </w:ins>
      <w:ins w:id="534" w:author="utente" w:date="2014-04-06T08:49:00Z">
        <w:r w:rsidR="00524083" w:rsidRPr="001F1BE7">
          <w:rPr>
            <w:bCs/>
            <w:sz w:val="24"/>
            <w:rPrChange w:id="535" w:author="utente" w:date="2014-04-06T08:58:00Z">
              <w:rPr>
                <w:bCs/>
                <w:sz w:val="24"/>
              </w:rPr>
            </w:rPrChange>
          </w:rPr>
          <w:t xml:space="preserve">ono esonerati per tutta la durata dei corsi limitatamente all’obbligo formativo non afferente all’art. 5, comma 6 del presente regolamento, </w:t>
        </w:r>
      </w:ins>
    </w:p>
    <w:p w:rsidR="005B3488" w:rsidRDefault="005B3488" w:rsidP="00A56510">
      <w:pPr>
        <w:pStyle w:val="Paragrafoelenco"/>
        <w:tabs>
          <w:tab w:val="left" w:pos="567"/>
        </w:tabs>
        <w:spacing w:before="120" w:after="120" w:line="240" w:lineRule="auto"/>
        <w:ind w:left="340"/>
        <w:jc w:val="both"/>
        <w:rPr>
          <w:ins w:id="536" w:author="utente" w:date="2014-04-06T09:28:00Z"/>
          <w:b/>
          <w:bCs/>
          <w:sz w:val="24"/>
        </w:rPr>
        <w:pPrChange w:id="537" w:author="utente" w:date="2014-04-06T11:01:00Z">
          <w:pPr>
            <w:pStyle w:val="Paragrafoelenco"/>
            <w:numPr>
              <w:numId w:val="47"/>
            </w:numPr>
            <w:tabs>
              <w:tab w:val="num" w:pos="360"/>
              <w:tab w:val="left" w:pos="567"/>
            </w:tabs>
            <w:spacing w:after="0"/>
            <w:ind w:left="340" w:hanging="340"/>
            <w:jc w:val="both"/>
          </w:pPr>
        </w:pPrChange>
      </w:pPr>
    </w:p>
    <w:p w:rsidR="008E7DA2" w:rsidRDefault="008E7DA2" w:rsidP="00A56510">
      <w:pPr>
        <w:pStyle w:val="Paragrafoelenco"/>
        <w:tabs>
          <w:tab w:val="left" w:pos="567"/>
        </w:tabs>
        <w:spacing w:before="120" w:after="120" w:line="240" w:lineRule="auto"/>
        <w:ind w:left="340" w:hanging="340"/>
        <w:jc w:val="both"/>
        <w:rPr>
          <w:ins w:id="538" w:author="utente" w:date="2014-04-06T09:29:00Z"/>
          <w:b/>
          <w:bCs/>
          <w:sz w:val="24"/>
        </w:rPr>
        <w:pPrChange w:id="539" w:author="utente" w:date="2014-04-06T11:01:00Z">
          <w:pPr>
            <w:pStyle w:val="Paragrafoelenco"/>
            <w:numPr>
              <w:numId w:val="47"/>
            </w:numPr>
            <w:tabs>
              <w:tab w:val="num" w:pos="360"/>
              <w:tab w:val="left" w:pos="567"/>
            </w:tabs>
            <w:spacing w:after="0"/>
            <w:ind w:left="340" w:hanging="340"/>
            <w:jc w:val="both"/>
          </w:pPr>
        </w:pPrChange>
      </w:pPr>
      <w:ins w:id="540" w:author="utente" w:date="2014-04-06T09:30:00Z">
        <w:r>
          <w:rPr>
            <w:b/>
            <w:bCs/>
            <w:sz w:val="24"/>
          </w:rPr>
          <w:t>5</w:t>
        </w:r>
      </w:ins>
      <w:ins w:id="541" w:author="utente" w:date="2014-04-06T09:28:00Z">
        <w:r w:rsidR="005B3488" w:rsidRPr="005B3488">
          <w:rPr>
            <w:b/>
            <w:bCs/>
            <w:sz w:val="24"/>
          </w:rPr>
          <w:t>.</w:t>
        </w:r>
        <w:r w:rsidR="005B3488" w:rsidRPr="005B3488">
          <w:rPr>
            <w:b/>
            <w:bCs/>
            <w:sz w:val="24"/>
          </w:rPr>
          <w:tab/>
          <w:t xml:space="preserve">D. Gli iscritti </w:t>
        </w:r>
      </w:ins>
      <w:ins w:id="542" w:author="utente" w:date="2014-04-06T09:29:00Z">
        <w:r>
          <w:rPr>
            <w:b/>
            <w:bCs/>
            <w:sz w:val="24"/>
          </w:rPr>
          <w:t>che richiedono l’esonero temporaneo hanno diritto alla riduzione dei crediti formativi da acquisire nel corso del triennio?</w:t>
        </w:r>
      </w:ins>
    </w:p>
    <w:p w:rsidR="00524083" w:rsidRDefault="008E7DA2" w:rsidP="00A56510">
      <w:pPr>
        <w:pStyle w:val="Paragrafoelenco"/>
        <w:tabs>
          <w:tab w:val="left" w:pos="567"/>
        </w:tabs>
        <w:spacing w:before="120" w:after="120" w:line="240" w:lineRule="auto"/>
        <w:ind w:left="340" w:hanging="340"/>
        <w:jc w:val="both"/>
        <w:rPr>
          <w:ins w:id="543" w:author="utente" w:date="2014-04-06T09:41:00Z"/>
          <w:bCs/>
          <w:sz w:val="24"/>
          <w:szCs w:val="19"/>
        </w:rPr>
        <w:pPrChange w:id="544" w:author="utente" w:date="2014-04-06T11:01:00Z">
          <w:pPr>
            <w:numPr>
              <w:numId w:val="47"/>
            </w:numPr>
            <w:tabs>
              <w:tab w:val="num" w:pos="360"/>
            </w:tabs>
            <w:ind w:left="340" w:hanging="340"/>
            <w:jc w:val="both"/>
          </w:pPr>
        </w:pPrChange>
      </w:pPr>
      <w:ins w:id="545" w:author="utente" w:date="2014-04-06T09:29:00Z">
        <w:r>
          <w:rPr>
            <w:b/>
            <w:bCs/>
            <w:sz w:val="24"/>
          </w:rPr>
          <w:tab/>
        </w:r>
      </w:ins>
      <w:ins w:id="546" w:author="utente" w:date="2014-04-06T09:28:00Z">
        <w:r w:rsidR="005B3488">
          <w:rPr>
            <w:bCs/>
            <w:sz w:val="24"/>
          </w:rPr>
          <w:t xml:space="preserve">R. </w:t>
        </w:r>
      </w:ins>
      <w:ins w:id="547" w:author="utente" w:date="2014-04-06T09:29:00Z">
        <w:r>
          <w:rPr>
            <w:bCs/>
            <w:sz w:val="24"/>
          </w:rPr>
          <w:t>Si, a</w:t>
        </w:r>
      </w:ins>
      <w:ins w:id="548" w:author="utente" w:date="2014-04-06T08:49:00Z">
        <w:r w:rsidR="00524083">
          <w:rPr>
            <w:bCs/>
            <w:sz w:val="24"/>
          </w:rPr>
          <w:t>ll'esonero temporaneo consegue la riduzione del totale dei crediti formativi da acquisire nel corso del triennio, proporzionalmente alla durata dell'esonero</w:t>
        </w:r>
        <w:r w:rsidR="00524083">
          <w:rPr>
            <w:bCs/>
            <w:sz w:val="24"/>
            <w:szCs w:val="19"/>
          </w:rPr>
          <w:t>.</w:t>
        </w:r>
      </w:ins>
    </w:p>
    <w:p w:rsidR="00690085" w:rsidRDefault="00690085" w:rsidP="00A56510">
      <w:pPr>
        <w:pStyle w:val="Paragrafoelenco"/>
        <w:tabs>
          <w:tab w:val="left" w:pos="567"/>
        </w:tabs>
        <w:spacing w:before="120" w:after="120" w:line="240" w:lineRule="auto"/>
        <w:ind w:left="340" w:hanging="340"/>
        <w:jc w:val="both"/>
        <w:rPr>
          <w:ins w:id="549" w:author="utente" w:date="2014-04-06T09:41:00Z"/>
          <w:bCs/>
          <w:sz w:val="24"/>
          <w:szCs w:val="19"/>
        </w:rPr>
        <w:pPrChange w:id="550" w:author="utente" w:date="2014-04-06T11:01:00Z">
          <w:pPr>
            <w:numPr>
              <w:numId w:val="47"/>
            </w:numPr>
            <w:tabs>
              <w:tab w:val="num" w:pos="360"/>
            </w:tabs>
            <w:ind w:left="340" w:hanging="340"/>
            <w:jc w:val="both"/>
          </w:pPr>
        </w:pPrChange>
      </w:pPr>
    </w:p>
    <w:p w:rsidR="004D2964" w:rsidRDefault="004D2964" w:rsidP="00A56510">
      <w:pPr>
        <w:pStyle w:val="Paragrafoelenco"/>
        <w:tabs>
          <w:tab w:val="left" w:pos="567"/>
        </w:tabs>
        <w:spacing w:before="120" w:after="120" w:line="240" w:lineRule="auto"/>
        <w:ind w:left="340" w:hanging="340"/>
        <w:jc w:val="both"/>
        <w:rPr>
          <w:ins w:id="551" w:author="utente" w:date="2014-04-06T09:31:00Z"/>
          <w:b/>
          <w:bCs/>
          <w:sz w:val="24"/>
        </w:rPr>
        <w:pPrChange w:id="552" w:author="utente" w:date="2014-04-06T11:01:00Z">
          <w:pPr>
            <w:pStyle w:val="Paragrafoelenco"/>
            <w:tabs>
              <w:tab w:val="left" w:pos="567"/>
            </w:tabs>
            <w:spacing w:after="0"/>
            <w:ind w:left="340" w:hanging="340"/>
            <w:jc w:val="both"/>
          </w:pPr>
        </w:pPrChange>
      </w:pPr>
      <w:ins w:id="553" w:author="utente" w:date="2014-04-06T09:30:00Z">
        <w:r>
          <w:rPr>
            <w:b/>
            <w:bCs/>
            <w:sz w:val="24"/>
          </w:rPr>
          <w:t>6</w:t>
        </w:r>
        <w:r w:rsidRPr="005B3488">
          <w:rPr>
            <w:b/>
            <w:bCs/>
            <w:sz w:val="24"/>
          </w:rPr>
          <w:t>.</w:t>
        </w:r>
        <w:r w:rsidRPr="005B3488">
          <w:rPr>
            <w:b/>
            <w:bCs/>
            <w:sz w:val="24"/>
          </w:rPr>
          <w:tab/>
          <w:t xml:space="preserve">D. </w:t>
        </w:r>
      </w:ins>
      <w:ins w:id="554" w:author="utente" w:date="2014-04-06T09:31:00Z">
        <w:r>
          <w:rPr>
            <w:b/>
            <w:bCs/>
            <w:sz w:val="24"/>
          </w:rPr>
          <w:t>Quali sono le modalità attraverso le quali l’iscritto può richiedere l’esoner</w:t>
        </w:r>
      </w:ins>
      <w:ins w:id="555" w:author="utente" w:date="2014-04-06T09:32:00Z">
        <w:r>
          <w:rPr>
            <w:b/>
            <w:bCs/>
            <w:sz w:val="24"/>
          </w:rPr>
          <w:t>o</w:t>
        </w:r>
      </w:ins>
      <w:ins w:id="556" w:author="utente" w:date="2014-04-06T09:31:00Z">
        <w:r>
          <w:rPr>
            <w:b/>
            <w:bCs/>
            <w:sz w:val="24"/>
          </w:rPr>
          <w:t xml:space="preserve"> (anche temporaneo) dalle attività formative?</w:t>
        </w:r>
      </w:ins>
    </w:p>
    <w:p w:rsidR="004D2964" w:rsidRDefault="004D2964" w:rsidP="00A56510">
      <w:pPr>
        <w:pStyle w:val="Paragrafoelenco"/>
        <w:tabs>
          <w:tab w:val="left" w:pos="567"/>
        </w:tabs>
        <w:spacing w:before="120" w:after="120" w:line="240" w:lineRule="auto"/>
        <w:ind w:left="340" w:hanging="340"/>
        <w:jc w:val="both"/>
        <w:rPr>
          <w:ins w:id="557" w:author="utente" w:date="2014-04-06T09:33:00Z"/>
          <w:bCs/>
          <w:sz w:val="24"/>
        </w:rPr>
        <w:pPrChange w:id="558" w:author="utente" w:date="2014-04-06T11:01:00Z">
          <w:pPr>
            <w:pStyle w:val="Paragrafoelenco"/>
            <w:tabs>
              <w:tab w:val="left" w:pos="567"/>
            </w:tabs>
            <w:spacing w:after="0"/>
            <w:ind w:left="340" w:hanging="340"/>
            <w:jc w:val="both"/>
          </w:pPr>
        </w:pPrChange>
      </w:pPr>
      <w:ins w:id="559" w:author="utente" w:date="2014-04-06T09:30:00Z">
        <w:r>
          <w:rPr>
            <w:b/>
            <w:bCs/>
            <w:sz w:val="24"/>
          </w:rPr>
          <w:tab/>
        </w:r>
        <w:r>
          <w:rPr>
            <w:bCs/>
            <w:sz w:val="24"/>
          </w:rPr>
          <w:t xml:space="preserve">R. </w:t>
        </w:r>
      </w:ins>
      <w:ins w:id="560" w:author="utente" w:date="2014-04-06T09:31:00Z">
        <w:r>
          <w:rPr>
            <w:bCs/>
            <w:sz w:val="24"/>
          </w:rPr>
          <w:t>Gli iscritti che intendono comunicare all’ordine la propria condizione di esonero dall</w:t>
        </w:r>
      </w:ins>
      <w:ins w:id="561" w:author="utente" w:date="2014-04-06T09:32:00Z">
        <w:r>
          <w:rPr>
            <w:bCs/>
            <w:sz w:val="24"/>
          </w:rPr>
          <w:t>’attività formativa comunicano al proprio Ordine di appartenenza la propria condizione (anche temporanea) di esonero</w:t>
        </w:r>
      </w:ins>
      <w:ins w:id="562" w:author="utente" w:date="2014-04-06T09:33:00Z">
        <w:r>
          <w:rPr>
            <w:bCs/>
            <w:sz w:val="24"/>
          </w:rPr>
          <w:t>, utilizzando l’apposita modulistica predisposta dal Conaf, allegando alla richiesta adeguata documentazione comprovante tale condizione.</w:t>
        </w:r>
      </w:ins>
    </w:p>
    <w:p w:rsidR="004D2964" w:rsidRDefault="004D2964" w:rsidP="00A56510">
      <w:pPr>
        <w:pStyle w:val="Paragrafoelenco"/>
        <w:tabs>
          <w:tab w:val="left" w:pos="567"/>
        </w:tabs>
        <w:spacing w:before="120" w:after="120" w:line="240" w:lineRule="auto"/>
        <w:ind w:left="340" w:hanging="340"/>
        <w:jc w:val="both"/>
        <w:rPr>
          <w:ins w:id="563" w:author="utente" w:date="2014-04-06T09:33:00Z"/>
          <w:bCs/>
          <w:sz w:val="24"/>
        </w:rPr>
        <w:pPrChange w:id="564" w:author="utente" w:date="2014-04-06T11:01:00Z">
          <w:pPr>
            <w:pStyle w:val="Paragrafoelenco"/>
            <w:tabs>
              <w:tab w:val="left" w:pos="567"/>
            </w:tabs>
            <w:spacing w:after="0"/>
            <w:ind w:left="340" w:hanging="340"/>
            <w:jc w:val="both"/>
          </w:pPr>
        </w:pPrChange>
      </w:pPr>
    </w:p>
    <w:p w:rsidR="00141A7D" w:rsidRPr="00141A7D" w:rsidRDefault="00141A7D" w:rsidP="00A56510">
      <w:pPr>
        <w:autoSpaceDE w:val="0"/>
        <w:spacing w:before="120" w:after="120" w:line="240" w:lineRule="auto"/>
        <w:ind w:left="340" w:hanging="340"/>
        <w:jc w:val="both"/>
        <w:rPr>
          <w:ins w:id="565" w:author="utente" w:date="2014-04-06T09:35:00Z"/>
          <w:b/>
          <w:sz w:val="24"/>
          <w:rPrChange w:id="566" w:author="utente" w:date="2014-04-06T09:36:00Z">
            <w:rPr>
              <w:ins w:id="567" w:author="utente" w:date="2014-04-06T09:35:00Z"/>
              <w:sz w:val="24"/>
            </w:rPr>
          </w:rPrChange>
        </w:rPr>
        <w:pPrChange w:id="568" w:author="utente" w:date="2014-04-06T11:01:00Z">
          <w:pPr>
            <w:numPr>
              <w:numId w:val="8"/>
            </w:numPr>
            <w:tabs>
              <w:tab w:val="num" w:pos="0"/>
            </w:tabs>
            <w:autoSpaceDE w:val="0"/>
            <w:ind w:left="720" w:hanging="360"/>
            <w:jc w:val="both"/>
          </w:pPr>
        </w:pPrChange>
      </w:pPr>
      <w:ins w:id="569" w:author="utente" w:date="2014-04-06T09:35:00Z">
        <w:r w:rsidRPr="00141A7D">
          <w:rPr>
            <w:b/>
            <w:bCs/>
            <w:sz w:val="24"/>
            <w:rPrChange w:id="570" w:author="utente" w:date="2014-04-06T09:36:00Z">
              <w:rPr>
                <w:b/>
                <w:bCs/>
                <w:sz w:val="24"/>
              </w:rPr>
            </w:rPrChange>
          </w:rPr>
          <w:t>7</w:t>
        </w:r>
      </w:ins>
      <w:ins w:id="571" w:author="utente" w:date="2014-04-06T09:34:00Z">
        <w:r w:rsidRPr="00141A7D">
          <w:rPr>
            <w:b/>
            <w:bCs/>
            <w:sz w:val="24"/>
            <w:rPrChange w:id="572" w:author="utente" w:date="2014-04-06T09:36:00Z">
              <w:rPr>
                <w:b/>
                <w:bCs/>
                <w:sz w:val="24"/>
              </w:rPr>
            </w:rPrChange>
          </w:rPr>
          <w:t>.</w:t>
        </w:r>
        <w:r w:rsidRPr="00141A7D">
          <w:rPr>
            <w:b/>
            <w:bCs/>
            <w:sz w:val="24"/>
            <w:rPrChange w:id="573" w:author="utente" w:date="2014-04-06T09:36:00Z">
              <w:rPr>
                <w:b/>
                <w:bCs/>
                <w:sz w:val="24"/>
              </w:rPr>
            </w:rPrChange>
          </w:rPr>
          <w:tab/>
          <w:t xml:space="preserve">D. </w:t>
        </w:r>
      </w:ins>
      <w:ins w:id="574" w:author="utente" w:date="2014-04-06T09:35:00Z">
        <w:r w:rsidRPr="00141A7D">
          <w:rPr>
            <w:b/>
            <w:sz w:val="24"/>
            <w:rPrChange w:id="575" w:author="utente" w:date="2014-04-06T09:36:00Z">
              <w:rPr>
                <w:sz w:val="24"/>
              </w:rPr>
            </w:rPrChange>
          </w:rPr>
          <w:t>Le attività formative svolte fuori dal sistema ordinistico sono riconosciute?</w:t>
        </w:r>
      </w:ins>
    </w:p>
    <w:p w:rsidR="00141A7D" w:rsidRDefault="00141A7D" w:rsidP="00A56510">
      <w:pPr>
        <w:autoSpaceDE w:val="0"/>
        <w:spacing w:before="120" w:after="120" w:line="240" w:lineRule="auto"/>
        <w:ind w:left="340"/>
        <w:jc w:val="both"/>
        <w:rPr>
          <w:ins w:id="576" w:author="utente" w:date="2014-04-06T09:35:00Z"/>
          <w:sz w:val="24"/>
        </w:rPr>
        <w:pPrChange w:id="577" w:author="utente" w:date="2014-04-06T11:01:00Z">
          <w:pPr>
            <w:numPr>
              <w:numId w:val="8"/>
            </w:numPr>
            <w:tabs>
              <w:tab w:val="num" w:pos="0"/>
            </w:tabs>
            <w:autoSpaceDE w:val="0"/>
            <w:ind w:left="720" w:hanging="360"/>
            <w:jc w:val="both"/>
          </w:pPr>
        </w:pPrChange>
      </w:pPr>
      <w:ins w:id="578" w:author="utente" w:date="2014-04-06T09:36:00Z">
        <w:r>
          <w:rPr>
            <w:b/>
            <w:bCs/>
            <w:sz w:val="24"/>
          </w:rPr>
          <w:t>R.</w:t>
        </w:r>
        <w:r>
          <w:rPr>
            <w:sz w:val="24"/>
          </w:rPr>
          <w:t xml:space="preserve"> Si, le attività </w:t>
        </w:r>
      </w:ins>
      <w:ins w:id="579" w:author="utente" w:date="2014-04-06T09:35:00Z">
        <w:r>
          <w:rPr>
            <w:sz w:val="24"/>
          </w:rPr>
          <w:t>interdisciplinari sono riconosciute ai sensi degli appositi regolamenti comuni approvati dai consigli nazionali delle professioni interessate, previo parere favorevole dei Ministri vigilanti.</w:t>
        </w:r>
      </w:ins>
    </w:p>
    <w:p w:rsidR="00141A7D" w:rsidRDefault="00141A7D" w:rsidP="00A56510">
      <w:pPr>
        <w:autoSpaceDE w:val="0"/>
        <w:spacing w:before="120" w:after="120" w:line="240" w:lineRule="auto"/>
        <w:ind w:left="340" w:hanging="340"/>
        <w:jc w:val="both"/>
        <w:rPr>
          <w:ins w:id="580" w:author="utente" w:date="2014-04-06T09:38:00Z"/>
          <w:b/>
          <w:bCs/>
          <w:sz w:val="24"/>
        </w:rPr>
        <w:pPrChange w:id="581" w:author="utente" w:date="2014-04-06T11:01:00Z">
          <w:pPr>
            <w:tabs>
              <w:tab w:val="left" w:pos="709"/>
            </w:tabs>
            <w:autoSpaceDE w:val="0"/>
            <w:ind w:left="426"/>
            <w:jc w:val="both"/>
          </w:pPr>
        </w:pPrChange>
      </w:pPr>
      <w:ins w:id="582" w:author="utente" w:date="2014-04-06T09:37:00Z">
        <w:r w:rsidRPr="00141A7D">
          <w:rPr>
            <w:b/>
            <w:bCs/>
            <w:sz w:val="24"/>
            <w:rPrChange w:id="583" w:author="utente" w:date="2014-04-06T09:37:00Z">
              <w:rPr>
                <w:bCs/>
                <w:sz w:val="24"/>
              </w:rPr>
            </w:rPrChange>
          </w:rPr>
          <w:t xml:space="preserve">8. </w:t>
        </w:r>
      </w:ins>
      <w:ins w:id="584" w:author="utente" w:date="2014-04-06T09:38:00Z">
        <w:r>
          <w:rPr>
            <w:b/>
            <w:bCs/>
            <w:sz w:val="24"/>
          </w:rPr>
          <w:tab/>
        </w:r>
      </w:ins>
      <w:ins w:id="585" w:author="utente" w:date="2014-04-06T09:37:00Z">
        <w:r w:rsidRPr="00141A7D">
          <w:rPr>
            <w:b/>
            <w:bCs/>
            <w:sz w:val="24"/>
            <w:rPrChange w:id="586" w:author="utente" w:date="2014-04-06T09:37:00Z">
              <w:rPr>
                <w:bCs/>
                <w:sz w:val="24"/>
              </w:rPr>
            </w:rPrChange>
          </w:rPr>
          <w:t>D. Ai fini dell'assolvimento dell’obbligo</w:t>
        </w:r>
      </w:ins>
      <w:ins w:id="587" w:author="utente" w:date="2014-04-06T09:38:00Z">
        <w:r>
          <w:rPr>
            <w:b/>
            <w:bCs/>
            <w:sz w:val="24"/>
          </w:rPr>
          <w:t xml:space="preserve"> quanti crediti debbono essere conseguiti dall’iscritto?</w:t>
        </w:r>
      </w:ins>
      <w:ins w:id="588" w:author="utente" w:date="2014-04-06T09:37:00Z">
        <w:r w:rsidRPr="00141A7D">
          <w:rPr>
            <w:b/>
            <w:bCs/>
            <w:sz w:val="24"/>
            <w:rPrChange w:id="589" w:author="utente" w:date="2014-04-06T09:37:00Z">
              <w:rPr>
                <w:bCs/>
                <w:sz w:val="24"/>
              </w:rPr>
            </w:rPrChange>
          </w:rPr>
          <w:t xml:space="preserve"> </w:t>
        </w:r>
      </w:ins>
    </w:p>
    <w:p w:rsidR="00141A7D" w:rsidRDefault="00141A7D" w:rsidP="00A56510">
      <w:pPr>
        <w:tabs>
          <w:tab w:val="left" w:pos="709"/>
        </w:tabs>
        <w:autoSpaceDE w:val="0"/>
        <w:spacing w:before="120" w:after="120" w:line="240" w:lineRule="auto"/>
        <w:ind w:left="340" w:hanging="340"/>
        <w:jc w:val="both"/>
        <w:rPr>
          <w:ins w:id="590" w:author="utente" w:date="2014-04-06T09:37:00Z"/>
          <w:bCs/>
          <w:sz w:val="24"/>
        </w:rPr>
        <w:pPrChange w:id="591" w:author="utente" w:date="2014-04-06T11:01:00Z">
          <w:pPr>
            <w:tabs>
              <w:tab w:val="left" w:pos="709"/>
            </w:tabs>
            <w:autoSpaceDE w:val="0"/>
            <w:ind w:left="426"/>
            <w:jc w:val="both"/>
          </w:pPr>
        </w:pPrChange>
      </w:pPr>
      <w:ins w:id="592" w:author="utente" w:date="2014-04-06T09:38:00Z">
        <w:r w:rsidRPr="00141A7D">
          <w:rPr>
            <w:bCs/>
            <w:sz w:val="24"/>
            <w:rPrChange w:id="593" w:author="utente" w:date="2014-04-06T09:38:00Z">
              <w:rPr>
                <w:b/>
                <w:bCs/>
                <w:sz w:val="24"/>
              </w:rPr>
            </w:rPrChange>
          </w:rPr>
          <w:tab/>
          <w:t xml:space="preserve">R. </w:t>
        </w:r>
        <w:r>
          <w:rPr>
            <w:bCs/>
            <w:sz w:val="24"/>
          </w:rPr>
          <w:t>Ogni iscritti</w:t>
        </w:r>
      </w:ins>
      <w:ins w:id="594" w:author="utente" w:date="2014-04-06T09:39:00Z">
        <w:r>
          <w:rPr>
            <w:bCs/>
            <w:sz w:val="24"/>
          </w:rPr>
          <w:t xml:space="preserve"> soggetto all’obbligo formativo </w:t>
        </w:r>
      </w:ins>
      <w:ins w:id="595" w:author="utente" w:date="2014-04-06T09:37:00Z">
        <w:r w:rsidRPr="00141A7D">
          <w:rPr>
            <w:bCs/>
            <w:sz w:val="24"/>
            <w:rPrChange w:id="596" w:author="utente" w:date="2014-04-06T09:38:00Z">
              <w:rPr>
                <w:bCs/>
                <w:sz w:val="24"/>
              </w:rPr>
            </w:rPrChange>
          </w:rPr>
          <w:t>deve conseguire nel triennio almeno 9 CFP, di cui almeno 2 CFP devono essere conseguiti in ogni singolo anno formativo.</w:t>
        </w:r>
      </w:ins>
      <w:ins w:id="597" w:author="utente" w:date="2014-04-06T09:39:00Z">
        <w:r>
          <w:rPr>
            <w:bCs/>
            <w:sz w:val="24"/>
          </w:rPr>
          <w:t xml:space="preserve"> </w:t>
        </w:r>
      </w:ins>
      <w:ins w:id="598" w:author="utente" w:date="2014-04-06T09:37:00Z">
        <w:r>
          <w:rPr>
            <w:bCs/>
            <w:sz w:val="24"/>
          </w:rPr>
          <w:t xml:space="preserve"> Almeno 1 CFP ogni triennio deve derivare da attività formative aventi a oggetto argomenti </w:t>
        </w:r>
        <w:proofErr w:type="spellStart"/>
        <w:r>
          <w:rPr>
            <w:bCs/>
            <w:sz w:val="24"/>
          </w:rPr>
          <w:t>metaprofessionali</w:t>
        </w:r>
        <w:proofErr w:type="spellEnd"/>
        <w:r>
          <w:rPr>
            <w:bCs/>
            <w:sz w:val="24"/>
          </w:rPr>
          <w:t xml:space="preserve"> di cui all´art. 3, comma 2, lettera a) del Regolamento di Formazione.</w:t>
        </w:r>
      </w:ins>
    </w:p>
    <w:p w:rsidR="00690085" w:rsidRDefault="00690085" w:rsidP="00A56510">
      <w:pPr>
        <w:autoSpaceDE w:val="0"/>
        <w:spacing w:before="120" w:after="120" w:line="240" w:lineRule="auto"/>
        <w:ind w:left="340" w:hanging="340"/>
        <w:jc w:val="both"/>
        <w:rPr>
          <w:ins w:id="599" w:author="utente" w:date="2014-04-06T09:42:00Z"/>
          <w:b/>
          <w:bCs/>
          <w:sz w:val="24"/>
        </w:rPr>
        <w:pPrChange w:id="600" w:author="utente" w:date="2014-04-06T11:01:00Z">
          <w:pPr>
            <w:autoSpaceDE w:val="0"/>
            <w:ind w:left="340" w:hanging="340"/>
            <w:jc w:val="both"/>
          </w:pPr>
        </w:pPrChange>
      </w:pPr>
      <w:ins w:id="601" w:author="utente" w:date="2014-04-06T09:42:00Z">
        <w:r>
          <w:rPr>
            <w:b/>
            <w:bCs/>
            <w:sz w:val="24"/>
          </w:rPr>
          <w:lastRenderedPageBreak/>
          <w:t>9</w:t>
        </w:r>
        <w:r w:rsidRPr="00141A7D">
          <w:rPr>
            <w:b/>
            <w:bCs/>
            <w:sz w:val="24"/>
          </w:rPr>
          <w:t xml:space="preserve">. </w:t>
        </w:r>
        <w:r>
          <w:rPr>
            <w:b/>
            <w:bCs/>
            <w:sz w:val="24"/>
          </w:rPr>
          <w:tab/>
        </w:r>
        <w:r w:rsidRPr="00141A7D">
          <w:rPr>
            <w:b/>
            <w:bCs/>
            <w:sz w:val="24"/>
          </w:rPr>
          <w:t xml:space="preserve">D. </w:t>
        </w:r>
        <w:r>
          <w:rPr>
            <w:b/>
            <w:bCs/>
            <w:sz w:val="24"/>
          </w:rPr>
          <w:t xml:space="preserve">Nei casi di cancellazione e successiva </w:t>
        </w:r>
        <w:proofErr w:type="spellStart"/>
        <w:r>
          <w:rPr>
            <w:b/>
            <w:bCs/>
            <w:sz w:val="24"/>
          </w:rPr>
          <w:t>reiscrizione</w:t>
        </w:r>
        <w:proofErr w:type="spellEnd"/>
        <w:r>
          <w:rPr>
            <w:b/>
            <w:bCs/>
            <w:sz w:val="24"/>
          </w:rPr>
          <w:t xml:space="preserve"> quali sono le modalità di calcolo dei crediti ai fini dell'assolvimento?</w:t>
        </w:r>
      </w:ins>
    </w:p>
    <w:p w:rsidR="00690085" w:rsidRDefault="00690085" w:rsidP="00A56510">
      <w:pPr>
        <w:autoSpaceDE w:val="0"/>
        <w:spacing w:before="120" w:after="120" w:line="240" w:lineRule="auto"/>
        <w:ind w:left="340"/>
        <w:jc w:val="both"/>
        <w:rPr>
          <w:ins w:id="602" w:author="utente" w:date="2014-04-06T11:02:00Z"/>
          <w:bCs/>
          <w:sz w:val="24"/>
        </w:rPr>
        <w:pPrChange w:id="603" w:author="utente" w:date="2014-04-06T11:01:00Z">
          <w:pPr>
            <w:numPr>
              <w:ilvl w:val="1"/>
              <w:numId w:val="5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604" w:author="utente" w:date="2014-04-06T09:43:00Z">
        <w:r>
          <w:rPr>
            <w:bCs/>
            <w:sz w:val="24"/>
          </w:rPr>
          <w:t xml:space="preserve">R. </w:t>
        </w:r>
      </w:ins>
      <w:ins w:id="605" w:author="utente" w:date="2014-04-06T09:44:00Z">
        <w:r>
          <w:rPr>
            <w:bCs/>
            <w:sz w:val="24"/>
          </w:rPr>
          <w:t xml:space="preserve">La decorrenza dell'obbligo di formazione dal 1 gennaio dell’anno successivo a quello di prima iscrizione all’Albo </w:t>
        </w:r>
      </w:ins>
      <w:ins w:id="606" w:author="utente" w:date="2014-04-06T09:45:00Z">
        <w:r>
          <w:rPr>
            <w:bCs/>
            <w:sz w:val="24"/>
          </w:rPr>
          <w:t xml:space="preserve">prevista dal comma 1 dell’art. 5 del Regolamento di Formazione, </w:t>
        </w:r>
      </w:ins>
      <w:ins w:id="607" w:author="utente" w:date="2014-04-06T09:43:00Z">
        <w:r>
          <w:rPr>
            <w:bCs/>
            <w:sz w:val="24"/>
          </w:rPr>
          <w:t xml:space="preserve">non si applica nel caso di cancellazione e successiva </w:t>
        </w:r>
        <w:proofErr w:type="spellStart"/>
        <w:r>
          <w:rPr>
            <w:bCs/>
            <w:sz w:val="24"/>
          </w:rPr>
          <w:t>reiscrizione</w:t>
        </w:r>
        <w:proofErr w:type="spellEnd"/>
        <w:r>
          <w:rPr>
            <w:bCs/>
            <w:sz w:val="24"/>
          </w:rPr>
          <w:t xml:space="preserve"> ovvero di trasferimento successivo al primo anno di iscrizione.</w:t>
        </w:r>
      </w:ins>
    </w:p>
    <w:p w:rsidR="00A56510" w:rsidRDefault="00A56510" w:rsidP="00A56510">
      <w:pPr>
        <w:autoSpaceDE w:val="0"/>
        <w:spacing w:before="120" w:after="120" w:line="240" w:lineRule="auto"/>
        <w:ind w:left="340"/>
        <w:jc w:val="both"/>
        <w:rPr>
          <w:ins w:id="608" w:author="utente" w:date="2014-04-06T09:43:00Z"/>
          <w:rStyle w:val="normarticoli1"/>
          <w:sz w:val="20"/>
        </w:rPr>
        <w:pPrChange w:id="609" w:author="utente" w:date="2014-04-06T11:01:00Z">
          <w:pPr>
            <w:numPr>
              <w:ilvl w:val="1"/>
              <w:numId w:val="5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</w:p>
    <w:p w:rsidR="00690085" w:rsidRDefault="00690085" w:rsidP="00A56510">
      <w:pPr>
        <w:autoSpaceDE w:val="0"/>
        <w:spacing w:before="120" w:after="120" w:line="240" w:lineRule="auto"/>
        <w:ind w:left="340" w:hanging="340"/>
        <w:jc w:val="both"/>
        <w:rPr>
          <w:ins w:id="610" w:author="utente" w:date="2014-04-06T09:46:00Z"/>
          <w:b/>
          <w:bCs/>
          <w:sz w:val="24"/>
        </w:rPr>
        <w:pPrChange w:id="611" w:author="utente" w:date="2014-04-06T11:01:00Z">
          <w:pPr>
            <w:autoSpaceDE w:val="0"/>
            <w:ind w:left="340" w:hanging="340"/>
            <w:jc w:val="both"/>
          </w:pPr>
        </w:pPrChange>
      </w:pPr>
      <w:ins w:id="612" w:author="utente" w:date="2014-04-06T09:45:00Z">
        <w:r>
          <w:rPr>
            <w:b/>
            <w:bCs/>
            <w:sz w:val="24"/>
          </w:rPr>
          <w:t>10</w:t>
        </w:r>
        <w:r w:rsidRPr="00141A7D">
          <w:rPr>
            <w:b/>
            <w:bCs/>
            <w:sz w:val="24"/>
          </w:rPr>
          <w:t xml:space="preserve">. D. </w:t>
        </w:r>
      </w:ins>
      <w:ins w:id="613" w:author="utente" w:date="2014-04-06T09:46:00Z">
        <w:r>
          <w:rPr>
            <w:b/>
            <w:bCs/>
            <w:sz w:val="24"/>
          </w:rPr>
          <w:t>Quali sono le condizioni previste per coloro che si iscrivono per la prima volta all’Ordine?</w:t>
        </w:r>
      </w:ins>
    </w:p>
    <w:p w:rsidR="00141A7D" w:rsidRDefault="00690085" w:rsidP="00A56510">
      <w:pPr>
        <w:tabs>
          <w:tab w:val="left" w:pos="709"/>
        </w:tabs>
        <w:autoSpaceDE w:val="0"/>
        <w:spacing w:before="120" w:after="120" w:line="240" w:lineRule="auto"/>
        <w:ind w:left="426"/>
        <w:jc w:val="both"/>
        <w:rPr>
          <w:ins w:id="614" w:author="utente" w:date="2014-04-06T11:02:00Z"/>
          <w:bCs/>
          <w:sz w:val="24"/>
        </w:rPr>
        <w:pPrChange w:id="615" w:author="utente" w:date="2014-04-06T11:01:00Z">
          <w:pPr>
            <w:tabs>
              <w:tab w:val="left" w:pos="709"/>
            </w:tabs>
            <w:autoSpaceDE w:val="0"/>
            <w:ind w:left="426"/>
            <w:jc w:val="both"/>
          </w:pPr>
        </w:pPrChange>
      </w:pPr>
      <w:ins w:id="616" w:author="utente" w:date="2014-04-06T09:47:00Z">
        <w:r w:rsidRPr="00690085">
          <w:rPr>
            <w:bCs/>
            <w:sz w:val="24"/>
            <w:rPrChange w:id="617" w:author="utente" w:date="2014-04-06T09:47:00Z">
              <w:rPr>
                <w:bCs/>
                <w:sz w:val="24"/>
              </w:rPr>
            </w:rPrChange>
          </w:rPr>
          <w:t xml:space="preserve">R. </w:t>
        </w:r>
      </w:ins>
      <w:ins w:id="618" w:author="utente" w:date="2014-04-06T09:48:00Z">
        <w:r>
          <w:rPr>
            <w:bCs/>
            <w:sz w:val="24"/>
          </w:rPr>
          <w:t>Fermo restando l</w:t>
        </w:r>
      </w:ins>
      <w:ins w:id="619" w:author="utente" w:date="2014-04-06T09:49:00Z">
        <w:r>
          <w:rPr>
            <w:bCs/>
            <w:sz w:val="24"/>
          </w:rPr>
          <w:t xml:space="preserve">’obbligo di assolvimento di 9 CFP nel triennio e di almeno 2 CFP annuali, </w:t>
        </w:r>
        <w:r w:rsidR="0077405C">
          <w:rPr>
            <w:bCs/>
            <w:sz w:val="24"/>
          </w:rPr>
          <w:t>g</w:t>
        </w:r>
      </w:ins>
      <w:ins w:id="620" w:author="utente" w:date="2014-04-06T09:47:00Z">
        <w:r w:rsidRPr="00690085">
          <w:rPr>
            <w:bCs/>
            <w:sz w:val="24"/>
            <w:rPrChange w:id="621" w:author="utente" w:date="2014-04-06T09:47:00Z">
              <w:rPr>
                <w:bCs/>
                <w:sz w:val="24"/>
              </w:rPr>
            </w:rPrChange>
          </w:rPr>
          <w:t>li iscritti che si iscrivono per la prima volta all’Ordine devono acquisire e</w:t>
        </w:r>
      </w:ins>
      <w:ins w:id="622" w:author="utente" w:date="2014-04-06T09:37:00Z">
        <w:r w:rsidR="00141A7D" w:rsidRPr="00690085">
          <w:rPr>
            <w:bCs/>
            <w:sz w:val="24"/>
            <w:rPrChange w:id="623" w:author="utente" w:date="2014-04-06T09:47:00Z">
              <w:rPr>
                <w:bCs/>
                <w:sz w:val="24"/>
              </w:rPr>
            </w:rPrChange>
          </w:rPr>
          <w:t xml:space="preserve">ntro l’anno successivo a quello di prima iscrizione, almeno 1 CFP derivante da attività formative aventi a oggetto argomenti </w:t>
        </w:r>
        <w:proofErr w:type="spellStart"/>
        <w:r w:rsidR="00141A7D" w:rsidRPr="00690085">
          <w:rPr>
            <w:bCs/>
            <w:sz w:val="24"/>
            <w:rPrChange w:id="624" w:author="utente" w:date="2014-04-06T09:47:00Z">
              <w:rPr>
                <w:bCs/>
                <w:sz w:val="24"/>
              </w:rPr>
            </w:rPrChange>
          </w:rPr>
          <w:t>metaprofessionali</w:t>
        </w:r>
        <w:proofErr w:type="spellEnd"/>
        <w:r w:rsidR="00141A7D" w:rsidRPr="00690085">
          <w:rPr>
            <w:bCs/>
            <w:sz w:val="24"/>
            <w:rPrChange w:id="625" w:author="utente" w:date="2014-04-06T09:47:00Z">
              <w:rPr>
                <w:bCs/>
                <w:sz w:val="24"/>
              </w:rPr>
            </w:rPrChange>
          </w:rPr>
          <w:t xml:space="preserve"> di cui all´art. 3, comma 2, lettera a) del Regolamento di Formazione</w:t>
        </w:r>
        <w:r>
          <w:rPr>
            <w:bCs/>
            <w:sz w:val="24"/>
            <w:rPrChange w:id="626" w:author="utente" w:date="2014-04-06T09:47:00Z">
              <w:rPr>
                <w:bCs/>
                <w:sz w:val="24"/>
              </w:rPr>
            </w:rPrChange>
          </w:rPr>
          <w:t>.</w:t>
        </w:r>
      </w:ins>
    </w:p>
    <w:p w:rsidR="00A56510" w:rsidRPr="00690085" w:rsidRDefault="00A56510" w:rsidP="00A56510">
      <w:pPr>
        <w:tabs>
          <w:tab w:val="left" w:pos="709"/>
        </w:tabs>
        <w:autoSpaceDE w:val="0"/>
        <w:spacing w:before="120" w:after="120" w:line="240" w:lineRule="auto"/>
        <w:ind w:left="426"/>
        <w:jc w:val="both"/>
        <w:rPr>
          <w:ins w:id="627" w:author="utente" w:date="2014-04-06T09:37:00Z"/>
          <w:bCs/>
          <w:sz w:val="24"/>
          <w:rPrChange w:id="628" w:author="utente" w:date="2014-04-06T09:47:00Z">
            <w:rPr>
              <w:ins w:id="629" w:author="utente" w:date="2014-04-06T09:37:00Z"/>
              <w:bCs/>
              <w:sz w:val="24"/>
            </w:rPr>
          </w:rPrChange>
        </w:rPr>
        <w:pPrChange w:id="630" w:author="utente" w:date="2014-04-06T11:01:00Z">
          <w:pPr>
            <w:tabs>
              <w:tab w:val="left" w:pos="709"/>
            </w:tabs>
            <w:autoSpaceDE w:val="0"/>
            <w:ind w:left="426"/>
            <w:jc w:val="both"/>
          </w:pPr>
        </w:pPrChange>
      </w:pPr>
    </w:p>
    <w:p w:rsidR="0077405C" w:rsidRPr="0077405C" w:rsidRDefault="0077405C" w:rsidP="00A56510">
      <w:pPr>
        <w:tabs>
          <w:tab w:val="left" w:pos="709"/>
        </w:tabs>
        <w:autoSpaceDE w:val="0"/>
        <w:spacing w:before="120" w:after="120" w:line="240" w:lineRule="auto"/>
        <w:ind w:left="426" w:hanging="426"/>
        <w:jc w:val="both"/>
        <w:rPr>
          <w:ins w:id="631" w:author="utente" w:date="2014-04-06T09:49:00Z"/>
          <w:b/>
          <w:bCs/>
          <w:sz w:val="24"/>
          <w:rPrChange w:id="632" w:author="utente" w:date="2014-04-06T09:50:00Z">
            <w:rPr>
              <w:ins w:id="633" w:author="utente" w:date="2014-04-06T09:49:00Z"/>
              <w:bCs/>
              <w:sz w:val="24"/>
            </w:rPr>
          </w:rPrChange>
        </w:rPr>
        <w:pPrChange w:id="634" w:author="utente" w:date="2014-04-06T11:01:00Z">
          <w:pPr>
            <w:tabs>
              <w:tab w:val="left" w:pos="709"/>
            </w:tabs>
            <w:autoSpaceDE w:val="0"/>
            <w:ind w:left="426"/>
            <w:jc w:val="both"/>
          </w:pPr>
        </w:pPrChange>
      </w:pPr>
      <w:ins w:id="635" w:author="utente" w:date="2014-04-06T09:49:00Z">
        <w:r w:rsidRPr="0077405C">
          <w:rPr>
            <w:b/>
            <w:bCs/>
            <w:sz w:val="24"/>
            <w:rPrChange w:id="636" w:author="utente" w:date="2014-04-06T09:50:00Z">
              <w:rPr>
                <w:bCs/>
                <w:sz w:val="24"/>
              </w:rPr>
            </w:rPrChange>
          </w:rPr>
          <w:t xml:space="preserve">11. D. Gli iscritti che partecipano ad attività formative </w:t>
        </w:r>
      </w:ins>
      <w:ins w:id="637" w:author="utente" w:date="2014-04-06T09:50:00Z">
        <w:r>
          <w:rPr>
            <w:b/>
            <w:bCs/>
            <w:sz w:val="24"/>
          </w:rPr>
          <w:t>al di fuori del sistema ordinistico possono chiedere all’Ordine di appartenenza il riconoscimento di crediti formativi?</w:t>
        </w:r>
      </w:ins>
    </w:p>
    <w:p w:rsidR="00C84BD0" w:rsidRPr="00A56510" w:rsidRDefault="0077405C" w:rsidP="00004661">
      <w:pPr>
        <w:autoSpaceDE w:val="0"/>
        <w:spacing w:before="120" w:after="120" w:line="240" w:lineRule="auto"/>
        <w:ind w:left="340"/>
        <w:jc w:val="both"/>
        <w:rPr>
          <w:ins w:id="638" w:author="utente" w:date="2014-04-06T11:02:00Z"/>
          <w:rFonts w:ascii="Verdana" w:hAnsi="Verdana" w:cs="Verdana"/>
          <w:b/>
          <w:bCs/>
          <w:sz w:val="20"/>
          <w:szCs w:val="24"/>
          <w:rPrChange w:id="639" w:author="utente" w:date="2014-04-06T11:02:00Z">
            <w:rPr>
              <w:ins w:id="640" w:author="utente" w:date="2014-04-06T11:02:00Z"/>
              <w:bCs/>
              <w:sz w:val="24"/>
            </w:rPr>
          </w:rPrChange>
        </w:rPr>
        <w:pPrChange w:id="641" w:author="utente" w:date="2014-04-06T11:02:00Z">
          <w:pPr>
            <w:numPr>
              <w:numId w:val="58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642" w:author="utente" w:date="2014-04-06T09:51:00Z">
        <w:r w:rsidRPr="00690085">
          <w:rPr>
            <w:bCs/>
            <w:sz w:val="24"/>
          </w:rPr>
          <w:t xml:space="preserve">R. </w:t>
        </w:r>
        <w:r>
          <w:rPr>
            <w:bCs/>
            <w:sz w:val="24"/>
          </w:rPr>
          <w:t>Si, il riconoscimento di crediti formativi conseguenti ad attività formative svolte dall’iscritto al d</w:t>
        </w:r>
        <w:r w:rsidR="00C84BD0">
          <w:rPr>
            <w:bCs/>
            <w:sz w:val="24"/>
          </w:rPr>
          <w:t>i fuori del sistema ordinistico</w:t>
        </w:r>
      </w:ins>
      <w:ins w:id="643" w:author="utente" w:date="2014-04-06T10:11:00Z">
        <w:r w:rsidR="00C84BD0">
          <w:rPr>
            <w:bCs/>
            <w:sz w:val="24"/>
          </w:rPr>
          <w:t xml:space="preserve">, </w:t>
        </w:r>
      </w:ins>
      <w:ins w:id="644" w:author="utente" w:date="2014-04-06T10:12:00Z">
        <w:r w:rsidR="00C84BD0">
          <w:rPr>
            <w:bCs/>
            <w:sz w:val="24"/>
          </w:rPr>
          <w:t>anche</w:t>
        </w:r>
      </w:ins>
      <w:ins w:id="645" w:author="utente" w:date="2014-04-06T10:11:00Z">
        <w:r w:rsidR="00C84BD0">
          <w:rPr>
            <w:bCs/>
            <w:sz w:val="24"/>
          </w:rPr>
          <w:t xml:space="preserve"> al di fuori del territorio italiano, </w:t>
        </w:r>
      </w:ins>
      <w:ins w:id="646" w:author="utente" w:date="2014-04-06T09:51:00Z">
        <w:r>
          <w:rPr>
            <w:bCs/>
            <w:sz w:val="24"/>
          </w:rPr>
          <w:t>può essere richiesto all</w:t>
        </w:r>
      </w:ins>
      <w:ins w:id="647" w:author="utente" w:date="2014-04-06T09:52:00Z">
        <w:r>
          <w:rPr>
            <w:bCs/>
            <w:sz w:val="24"/>
          </w:rPr>
          <w:t>’Ordine di appartenenza nel limite di 2 CFP nel triennio.</w:t>
        </w:r>
      </w:ins>
      <w:ins w:id="648" w:author="utente" w:date="2014-04-06T10:10:00Z">
        <w:r w:rsidR="00C84BD0" w:rsidRPr="00C84BD0">
          <w:rPr>
            <w:bCs/>
            <w:sz w:val="24"/>
          </w:rPr>
          <w:t xml:space="preserve"> </w:t>
        </w:r>
      </w:ins>
      <w:ins w:id="649" w:author="utente" w:date="2014-04-06T10:12:00Z">
        <w:r w:rsidR="00C84BD0">
          <w:rPr>
            <w:bCs/>
            <w:sz w:val="24"/>
          </w:rPr>
          <w:t xml:space="preserve">La richiesta </w:t>
        </w:r>
      </w:ins>
      <w:ins w:id="650" w:author="utente" w:date="2014-04-06T10:10:00Z">
        <w:r w:rsidR="00C84BD0">
          <w:rPr>
            <w:bCs/>
            <w:sz w:val="24"/>
          </w:rPr>
          <w:t xml:space="preserve"> </w:t>
        </w:r>
        <w:r w:rsidR="00C84BD0">
          <w:rPr>
            <w:bCs/>
            <w:sz w:val="24"/>
          </w:rPr>
          <w:t>sarà oggetto di valutazione per il riconoscimento dei CFP da parte del Consiglio dell’Ordine territoriale.</w:t>
        </w:r>
      </w:ins>
    </w:p>
    <w:p w:rsidR="00A56510" w:rsidRDefault="00A56510" w:rsidP="00A56510">
      <w:pPr>
        <w:autoSpaceDE w:val="0"/>
        <w:spacing w:before="120" w:after="120" w:line="240" w:lineRule="auto"/>
        <w:ind w:left="340"/>
        <w:jc w:val="both"/>
        <w:rPr>
          <w:ins w:id="651" w:author="utente" w:date="2014-04-06T10:10:00Z"/>
          <w:rStyle w:val="normarticoli1"/>
          <w:sz w:val="20"/>
        </w:rPr>
        <w:pPrChange w:id="652" w:author="utente" w:date="2014-04-06T11:02:00Z">
          <w:pPr>
            <w:numPr>
              <w:numId w:val="58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</w:p>
    <w:p w:rsidR="0077405C" w:rsidRPr="0077405C" w:rsidRDefault="0077405C" w:rsidP="00A56510">
      <w:pPr>
        <w:tabs>
          <w:tab w:val="left" w:pos="709"/>
        </w:tabs>
        <w:autoSpaceDE w:val="0"/>
        <w:spacing w:before="120" w:after="120" w:line="240" w:lineRule="auto"/>
        <w:ind w:left="426" w:hanging="426"/>
        <w:jc w:val="both"/>
        <w:rPr>
          <w:ins w:id="653" w:author="utente" w:date="2014-04-06T09:54:00Z"/>
          <w:b/>
          <w:bCs/>
          <w:sz w:val="24"/>
          <w:rPrChange w:id="654" w:author="utente" w:date="2014-04-06T09:54:00Z">
            <w:rPr>
              <w:ins w:id="655" w:author="utente" w:date="2014-04-06T09:54:00Z"/>
              <w:bCs/>
              <w:sz w:val="24"/>
            </w:rPr>
          </w:rPrChange>
        </w:rPr>
        <w:pPrChange w:id="656" w:author="utente" w:date="2014-04-06T11:01:00Z">
          <w:pPr>
            <w:tabs>
              <w:tab w:val="left" w:pos="709"/>
            </w:tabs>
            <w:autoSpaceDE w:val="0"/>
            <w:ind w:left="426"/>
            <w:jc w:val="both"/>
          </w:pPr>
        </w:pPrChange>
      </w:pPr>
      <w:ins w:id="657" w:author="utente" w:date="2014-04-06T09:52:00Z">
        <w:r w:rsidRPr="0077405C">
          <w:rPr>
            <w:b/>
            <w:bCs/>
            <w:sz w:val="24"/>
            <w:rPrChange w:id="658" w:author="utente" w:date="2014-04-06T09:54:00Z">
              <w:rPr>
                <w:bCs/>
                <w:sz w:val="24"/>
              </w:rPr>
            </w:rPrChange>
          </w:rPr>
          <w:t xml:space="preserve">12. D. I crediti acquisiti </w:t>
        </w:r>
      </w:ins>
      <w:ins w:id="659" w:author="utente" w:date="2014-04-06T09:54:00Z">
        <w:r>
          <w:rPr>
            <w:b/>
            <w:bCs/>
            <w:sz w:val="24"/>
          </w:rPr>
          <w:t xml:space="preserve">dagli iscritti </w:t>
        </w:r>
      </w:ins>
      <w:ins w:id="660" w:author="utente" w:date="2014-04-06T09:52:00Z">
        <w:r w:rsidRPr="0077405C">
          <w:rPr>
            <w:b/>
            <w:bCs/>
            <w:sz w:val="24"/>
            <w:rPrChange w:id="661" w:author="utente" w:date="2014-04-06T09:54:00Z">
              <w:rPr>
                <w:bCs/>
                <w:sz w:val="24"/>
              </w:rPr>
            </w:rPrChange>
          </w:rPr>
          <w:t>precedentemente al 1/</w:t>
        </w:r>
        <w:proofErr w:type="spellStart"/>
        <w:r w:rsidRPr="0077405C">
          <w:rPr>
            <w:b/>
            <w:bCs/>
            <w:sz w:val="24"/>
            <w:rPrChange w:id="662" w:author="utente" w:date="2014-04-06T09:54:00Z">
              <w:rPr>
                <w:bCs/>
                <w:sz w:val="24"/>
              </w:rPr>
            </w:rPrChange>
          </w:rPr>
          <w:t>1</w:t>
        </w:r>
        <w:proofErr w:type="spellEnd"/>
        <w:r w:rsidRPr="0077405C">
          <w:rPr>
            <w:b/>
            <w:bCs/>
            <w:sz w:val="24"/>
            <w:rPrChange w:id="663" w:author="utente" w:date="2014-04-06T09:54:00Z">
              <w:rPr>
                <w:bCs/>
                <w:sz w:val="24"/>
              </w:rPr>
            </w:rPrChange>
          </w:rPr>
          <w:t xml:space="preserve">/2014 possono essere riconosciuti ai fini </w:t>
        </w:r>
      </w:ins>
      <w:ins w:id="664" w:author="utente" w:date="2014-04-06T09:53:00Z">
        <w:r w:rsidRPr="0077405C">
          <w:rPr>
            <w:b/>
            <w:bCs/>
            <w:sz w:val="24"/>
            <w:rPrChange w:id="665" w:author="utente" w:date="2014-04-06T09:54:00Z">
              <w:rPr>
                <w:bCs/>
                <w:sz w:val="24"/>
              </w:rPr>
            </w:rPrChange>
          </w:rPr>
          <w:t>dell’assolvimento dei 9 CFP del triennio 2014-201</w:t>
        </w:r>
      </w:ins>
      <w:ins w:id="666" w:author="utente" w:date="2014-04-06T09:55:00Z">
        <w:r>
          <w:rPr>
            <w:b/>
            <w:bCs/>
            <w:sz w:val="24"/>
          </w:rPr>
          <w:t>6</w:t>
        </w:r>
      </w:ins>
      <w:ins w:id="667" w:author="utente" w:date="2014-04-06T09:54:00Z">
        <w:r w:rsidRPr="0077405C">
          <w:rPr>
            <w:b/>
            <w:bCs/>
            <w:sz w:val="24"/>
            <w:rPrChange w:id="668" w:author="utente" w:date="2014-04-06T09:54:00Z">
              <w:rPr>
                <w:bCs/>
                <w:sz w:val="24"/>
              </w:rPr>
            </w:rPrChange>
          </w:rPr>
          <w:t>?</w:t>
        </w:r>
      </w:ins>
    </w:p>
    <w:p w:rsidR="00004661" w:rsidRDefault="0077405C" w:rsidP="00004661">
      <w:pPr>
        <w:tabs>
          <w:tab w:val="left" w:pos="709"/>
        </w:tabs>
        <w:autoSpaceDE w:val="0"/>
        <w:spacing w:before="120" w:after="120" w:line="240" w:lineRule="auto"/>
        <w:ind w:left="426"/>
        <w:jc w:val="both"/>
        <w:rPr>
          <w:ins w:id="669" w:author="utente" w:date="2014-04-06T11:02:00Z"/>
          <w:bCs/>
          <w:sz w:val="24"/>
        </w:rPr>
      </w:pPr>
      <w:ins w:id="670" w:author="utente" w:date="2014-04-06T09:55:00Z">
        <w:r>
          <w:rPr>
            <w:bCs/>
            <w:sz w:val="24"/>
          </w:rPr>
          <w:t xml:space="preserve">R. </w:t>
        </w:r>
      </w:ins>
      <w:ins w:id="671" w:author="utente" w:date="2014-04-06T10:15:00Z">
        <w:r w:rsidR="00C84BD0">
          <w:rPr>
            <w:bCs/>
            <w:sz w:val="24"/>
          </w:rPr>
          <w:t xml:space="preserve">Ai fini dell’assolvimento dell’obbligo formativo per il triennio 2014-2016 gli iscritti possono chiedere il riconoscimento delle attività svolte nel 2013 e dei relativi crediti formativi professionali. Il riconoscimento dei crediti formativi avviene secondo i criteri stabiliti dal </w:t>
        </w:r>
      </w:ins>
      <w:ins w:id="672" w:author="utente" w:date="2014-04-06T11:02:00Z">
        <w:r w:rsidR="00004661" w:rsidRPr="00690085">
          <w:rPr>
            <w:bCs/>
            <w:sz w:val="24"/>
          </w:rPr>
          <w:t>Regolamento di Formazione</w:t>
        </w:r>
        <w:r w:rsidR="00004661">
          <w:rPr>
            <w:bCs/>
            <w:sz w:val="24"/>
          </w:rPr>
          <w:t>.</w:t>
        </w:r>
      </w:ins>
    </w:p>
    <w:p w:rsidR="00141A7D" w:rsidRDefault="00141A7D" w:rsidP="00A56510">
      <w:pPr>
        <w:autoSpaceDE w:val="0"/>
        <w:spacing w:before="120" w:after="120" w:line="240" w:lineRule="auto"/>
        <w:ind w:left="340"/>
        <w:jc w:val="both"/>
        <w:rPr>
          <w:ins w:id="673" w:author="utente" w:date="2014-04-06T09:37:00Z"/>
          <w:bCs/>
          <w:sz w:val="24"/>
        </w:rPr>
        <w:pPrChange w:id="674" w:author="utente" w:date="2014-04-06T11:01:00Z">
          <w:pPr>
            <w:tabs>
              <w:tab w:val="left" w:pos="709"/>
            </w:tabs>
            <w:autoSpaceDE w:val="0"/>
            <w:ind w:left="426"/>
            <w:jc w:val="both"/>
          </w:pPr>
        </w:pPrChange>
      </w:pPr>
    </w:p>
    <w:p w:rsidR="00387F4C" w:rsidRPr="0077405C" w:rsidRDefault="00387F4C" w:rsidP="00A56510">
      <w:pPr>
        <w:tabs>
          <w:tab w:val="left" w:pos="709"/>
        </w:tabs>
        <w:autoSpaceDE w:val="0"/>
        <w:spacing w:before="120" w:after="120" w:line="240" w:lineRule="auto"/>
        <w:ind w:left="426" w:hanging="426"/>
        <w:jc w:val="both"/>
        <w:rPr>
          <w:ins w:id="675" w:author="utente" w:date="2014-04-06T09:57:00Z"/>
          <w:b/>
          <w:bCs/>
          <w:sz w:val="24"/>
        </w:rPr>
        <w:pPrChange w:id="676" w:author="utente" w:date="2014-04-06T11:01:00Z">
          <w:pPr>
            <w:tabs>
              <w:tab w:val="left" w:pos="709"/>
            </w:tabs>
            <w:autoSpaceDE w:val="0"/>
            <w:ind w:left="426" w:hanging="426"/>
            <w:jc w:val="both"/>
          </w:pPr>
        </w:pPrChange>
      </w:pPr>
      <w:ins w:id="677" w:author="utente" w:date="2014-04-06T09:57:00Z">
        <w:r w:rsidRPr="0077405C">
          <w:rPr>
            <w:b/>
            <w:bCs/>
            <w:sz w:val="24"/>
          </w:rPr>
          <w:t>1</w:t>
        </w:r>
        <w:r>
          <w:rPr>
            <w:b/>
            <w:bCs/>
            <w:sz w:val="24"/>
          </w:rPr>
          <w:t>3</w:t>
        </w:r>
        <w:r w:rsidRPr="0077405C">
          <w:rPr>
            <w:b/>
            <w:bCs/>
            <w:sz w:val="24"/>
          </w:rPr>
          <w:t xml:space="preserve">. D. </w:t>
        </w:r>
      </w:ins>
      <w:ins w:id="678" w:author="utente" w:date="2014-04-06T09:58:00Z">
        <w:r>
          <w:rPr>
            <w:b/>
            <w:bCs/>
            <w:sz w:val="24"/>
          </w:rPr>
          <w:t xml:space="preserve">Quali sono le attività formative riconosciute </w:t>
        </w:r>
      </w:ins>
      <w:ins w:id="679" w:author="utente" w:date="2014-04-06T09:57:00Z">
        <w:r w:rsidRPr="0077405C">
          <w:rPr>
            <w:b/>
            <w:bCs/>
            <w:sz w:val="24"/>
          </w:rPr>
          <w:t>ai fini dell’assolvimento dei 9 CFP del triennio 2014-201</w:t>
        </w:r>
        <w:r>
          <w:rPr>
            <w:b/>
            <w:bCs/>
            <w:sz w:val="24"/>
          </w:rPr>
          <w:t>6</w:t>
        </w:r>
        <w:r w:rsidRPr="0077405C">
          <w:rPr>
            <w:b/>
            <w:bCs/>
            <w:sz w:val="24"/>
          </w:rPr>
          <w:t>?</w:t>
        </w:r>
      </w:ins>
    </w:p>
    <w:p w:rsidR="00387F4C" w:rsidRPr="00806F03" w:rsidRDefault="00387F4C" w:rsidP="00A56510">
      <w:pPr>
        <w:spacing w:before="120" w:after="120" w:line="240" w:lineRule="auto"/>
        <w:jc w:val="both"/>
        <w:rPr>
          <w:ins w:id="680" w:author="utente" w:date="2014-04-06T09:58:00Z"/>
          <w:sz w:val="24"/>
          <w:rPrChange w:id="681" w:author="utente" w:date="2014-04-06T10:01:00Z">
            <w:rPr>
              <w:ins w:id="682" w:author="utente" w:date="2014-04-06T09:58:00Z"/>
              <w:sz w:val="24"/>
            </w:rPr>
          </w:rPrChange>
        </w:rPr>
        <w:pPrChange w:id="683" w:author="utente" w:date="2014-04-06T11:01:00Z">
          <w:pPr>
            <w:numPr>
              <w:numId w:val="57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684" w:author="utente" w:date="2014-04-06T09:57:00Z">
        <w:r w:rsidRPr="00A56510">
          <w:rPr>
            <w:bCs/>
            <w:sz w:val="24"/>
            <w:szCs w:val="24"/>
            <w:rPrChange w:id="685" w:author="utente" w:date="2014-04-06T11:01:00Z">
              <w:rPr>
                <w:bCs/>
                <w:sz w:val="24"/>
              </w:rPr>
            </w:rPrChange>
          </w:rPr>
          <w:t xml:space="preserve">R. </w:t>
        </w:r>
      </w:ins>
      <w:ins w:id="686" w:author="utente" w:date="2014-04-06T09:59:00Z">
        <w:r w:rsidRPr="00A56510">
          <w:rPr>
            <w:bCs/>
            <w:sz w:val="24"/>
            <w:szCs w:val="24"/>
            <w:rPrChange w:id="687" w:author="utente" w:date="2014-04-06T11:01:00Z">
              <w:rPr>
                <w:bCs/>
                <w:sz w:val="24"/>
              </w:rPr>
            </w:rPrChange>
          </w:rPr>
          <w:t>Sono tutte quelle comprese n</w:t>
        </w:r>
      </w:ins>
      <w:ins w:id="688" w:author="utente" w:date="2014-04-06T09:58:00Z">
        <w:r w:rsidRPr="00A56510">
          <w:rPr>
            <w:bCs/>
            <w:sz w:val="24"/>
            <w:szCs w:val="24"/>
            <w:rPrChange w:id="689" w:author="utente" w:date="2014-04-06T11:01:00Z">
              <w:rPr>
                <w:bCs/>
                <w:sz w:val="24"/>
                <w:szCs w:val="19"/>
              </w:rPr>
            </w:rPrChange>
          </w:rPr>
          <w:t>el piano annuale dell'offerta formativa</w:t>
        </w:r>
      </w:ins>
      <w:ins w:id="690" w:author="utente" w:date="2014-04-06T10:01:00Z">
        <w:r w:rsidR="00806F03" w:rsidRPr="00A56510">
          <w:rPr>
            <w:bCs/>
            <w:sz w:val="24"/>
            <w:szCs w:val="24"/>
            <w:rPrChange w:id="691" w:author="utente" w:date="2014-04-06T11:01:00Z">
              <w:rPr>
                <w:bCs/>
                <w:sz w:val="24"/>
                <w:szCs w:val="19"/>
              </w:rPr>
            </w:rPrChange>
          </w:rPr>
          <w:t>. Quest</w:t>
        </w:r>
        <w:r w:rsidR="00806F03" w:rsidRPr="00A56510">
          <w:rPr>
            <w:bCs/>
            <w:sz w:val="24"/>
            <w:szCs w:val="24"/>
            <w:rPrChange w:id="692" w:author="utente" w:date="2014-04-06T11:01:00Z">
              <w:rPr>
                <w:bCs/>
                <w:sz w:val="24"/>
                <w:szCs w:val="19"/>
              </w:rPr>
            </w:rPrChange>
          </w:rPr>
          <w:t>’</w:t>
        </w:r>
        <w:r w:rsidR="00806F03" w:rsidRPr="00A56510">
          <w:rPr>
            <w:bCs/>
            <w:sz w:val="24"/>
            <w:szCs w:val="24"/>
            <w:rPrChange w:id="693" w:author="utente" w:date="2014-04-06T11:01:00Z">
              <w:rPr>
                <w:bCs/>
                <w:sz w:val="24"/>
                <w:szCs w:val="19"/>
              </w:rPr>
            </w:rPrChange>
          </w:rPr>
          <w:t xml:space="preserve">ultimo </w:t>
        </w:r>
        <w:r w:rsidR="00A46FF7" w:rsidRPr="00A56510">
          <w:rPr>
            <w:bCs/>
            <w:sz w:val="24"/>
            <w:szCs w:val="24"/>
            <w:rPrChange w:id="694" w:author="utente" w:date="2014-04-06T11:01:00Z">
              <w:rPr>
                <w:bCs/>
                <w:sz w:val="24"/>
                <w:szCs w:val="19"/>
              </w:rPr>
            </w:rPrChange>
          </w:rPr>
          <w:t xml:space="preserve">è lo </w:t>
        </w:r>
      </w:ins>
      <w:ins w:id="695" w:author="utente" w:date="2014-04-06T10:02:00Z">
        <w:r w:rsidR="00A46FF7" w:rsidRPr="00A56510">
          <w:rPr>
            <w:bCs/>
            <w:sz w:val="24"/>
            <w:szCs w:val="24"/>
            <w:rPrChange w:id="696" w:author="utente" w:date="2014-04-06T11:01:00Z">
              <w:rPr>
                <w:bCs/>
                <w:sz w:val="24"/>
                <w:szCs w:val="19"/>
              </w:rPr>
            </w:rPrChange>
          </w:rPr>
          <w:t>s</w:t>
        </w:r>
      </w:ins>
      <w:ins w:id="697" w:author="utente" w:date="2014-04-06T10:01:00Z">
        <w:r w:rsidR="00806F03" w:rsidRPr="00A56510">
          <w:rPr>
            <w:bCs/>
            <w:sz w:val="24"/>
            <w:szCs w:val="24"/>
            <w:rPrChange w:id="698" w:author="utente" w:date="2014-04-06T11:01:00Z">
              <w:rPr>
                <w:bCs/>
                <w:sz w:val="24"/>
                <w:szCs w:val="19"/>
              </w:rPr>
            </w:rPrChange>
          </w:rPr>
          <w:t>trumento di pianificazione delle attività formative finalizzato agli iscritti per ottemperare all’obbligo formativo</w:t>
        </w:r>
        <w:r w:rsidR="00806F03" w:rsidRPr="00A56510">
          <w:rPr>
            <w:bCs/>
            <w:sz w:val="24"/>
            <w:szCs w:val="24"/>
            <w:rPrChange w:id="699" w:author="utente" w:date="2014-04-06T11:01:00Z">
              <w:rPr>
                <w:bCs/>
                <w:sz w:val="24"/>
                <w:szCs w:val="19"/>
              </w:rPr>
            </w:rPrChange>
          </w:rPr>
          <w:t xml:space="preserve">, e può essere </w:t>
        </w:r>
      </w:ins>
      <w:ins w:id="700" w:author="utente" w:date="2014-04-06T09:59:00Z">
        <w:r w:rsidR="00806F03" w:rsidRPr="00A56510">
          <w:rPr>
            <w:bCs/>
            <w:sz w:val="24"/>
            <w:szCs w:val="24"/>
            <w:rPrChange w:id="701" w:author="utente" w:date="2014-04-06T11:01:00Z">
              <w:rPr>
                <w:bCs/>
                <w:sz w:val="24"/>
                <w:szCs w:val="19"/>
              </w:rPr>
            </w:rPrChange>
          </w:rPr>
          <w:t>definit</w:t>
        </w:r>
      </w:ins>
      <w:ins w:id="702" w:author="utente" w:date="2014-04-06T10:01:00Z">
        <w:r w:rsidR="00806F03" w:rsidRPr="00A56510">
          <w:rPr>
            <w:bCs/>
            <w:sz w:val="24"/>
            <w:szCs w:val="24"/>
            <w:rPrChange w:id="703" w:author="utente" w:date="2014-04-06T11:01:00Z">
              <w:rPr>
                <w:bCs/>
                <w:sz w:val="24"/>
                <w:szCs w:val="19"/>
              </w:rPr>
            </w:rPrChange>
          </w:rPr>
          <w:t>o</w:t>
        </w:r>
      </w:ins>
      <w:ins w:id="704" w:author="utente" w:date="2014-04-06T09:59:00Z">
        <w:r w:rsidR="00806F03" w:rsidRPr="00A56510">
          <w:rPr>
            <w:bCs/>
            <w:sz w:val="24"/>
            <w:szCs w:val="24"/>
            <w:rPrChange w:id="705" w:author="utente" w:date="2014-04-06T11:01:00Z">
              <w:rPr>
                <w:bCs/>
                <w:sz w:val="24"/>
                <w:szCs w:val="19"/>
              </w:rPr>
            </w:rPrChange>
          </w:rPr>
          <w:t xml:space="preserve"> da</w:t>
        </w:r>
        <w:r w:rsidR="00806F03" w:rsidRPr="00A56510">
          <w:rPr>
            <w:sz w:val="24"/>
            <w:szCs w:val="24"/>
            <w:rPrChange w:id="706" w:author="utente" w:date="2014-04-06T11:01:00Z">
              <w:rPr>
                <w:sz w:val="24"/>
              </w:rPr>
            </w:rPrChange>
          </w:rPr>
          <w:t xml:space="preserve">gli Ordini territoriali, </w:t>
        </w:r>
      </w:ins>
      <w:ins w:id="707" w:author="utente" w:date="2014-04-06T10:00:00Z">
        <w:r w:rsidR="00806F03" w:rsidRPr="00A56510">
          <w:rPr>
            <w:sz w:val="24"/>
            <w:szCs w:val="24"/>
            <w:rPrChange w:id="708" w:author="utente" w:date="2014-04-06T11:01:00Z">
              <w:rPr>
                <w:sz w:val="24"/>
              </w:rPr>
            </w:rPrChange>
          </w:rPr>
          <w:t>dal</w:t>
        </w:r>
      </w:ins>
      <w:ins w:id="709" w:author="utente" w:date="2014-04-06T09:59:00Z">
        <w:r w:rsidR="00806F03" w:rsidRPr="00A56510">
          <w:rPr>
            <w:sz w:val="24"/>
            <w:szCs w:val="24"/>
            <w:rPrChange w:id="710" w:author="utente" w:date="2014-04-06T11:01:00Z">
              <w:rPr>
                <w:sz w:val="24"/>
              </w:rPr>
            </w:rPrChange>
          </w:rPr>
          <w:t xml:space="preserve">le Federazioni regionali, </w:t>
        </w:r>
      </w:ins>
      <w:ins w:id="711" w:author="utente" w:date="2014-04-06T10:00:00Z">
        <w:r w:rsidR="00806F03" w:rsidRPr="00A56510">
          <w:rPr>
            <w:sz w:val="24"/>
            <w:szCs w:val="24"/>
            <w:rPrChange w:id="712" w:author="utente" w:date="2014-04-06T11:01:00Z">
              <w:rPr>
                <w:sz w:val="24"/>
              </w:rPr>
            </w:rPrChange>
          </w:rPr>
          <w:t>dal</w:t>
        </w:r>
      </w:ins>
      <w:ins w:id="713" w:author="utente" w:date="2014-04-06T09:59:00Z">
        <w:r w:rsidR="00806F03" w:rsidRPr="00A56510">
          <w:rPr>
            <w:sz w:val="24"/>
            <w:szCs w:val="24"/>
            <w:rPrChange w:id="714" w:author="utente" w:date="2014-04-06T11:01:00Z">
              <w:rPr>
                <w:sz w:val="24"/>
                <w:szCs w:val="19"/>
              </w:rPr>
            </w:rPrChange>
          </w:rPr>
          <w:t xml:space="preserve">le associazioni professionali e </w:t>
        </w:r>
      </w:ins>
      <w:ins w:id="715" w:author="utente" w:date="2014-04-06T10:00:00Z">
        <w:r w:rsidR="00806F03" w:rsidRPr="00A56510">
          <w:rPr>
            <w:sz w:val="24"/>
            <w:szCs w:val="24"/>
            <w:rPrChange w:id="716" w:author="utente" w:date="2014-04-06T11:01:00Z">
              <w:rPr>
                <w:sz w:val="24"/>
                <w:szCs w:val="19"/>
              </w:rPr>
            </w:rPrChange>
          </w:rPr>
          <w:t>da</w:t>
        </w:r>
      </w:ins>
      <w:ins w:id="717" w:author="utente" w:date="2014-04-06T09:59:00Z">
        <w:r w:rsidR="00806F03" w:rsidRPr="00A56510">
          <w:rPr>
            <w:sz w:val="24"/>
            <w:szCs w:val="24"/>
            <w:rPrChange w:id="718" w:author="utente" w:date="2014-04-06T11:01:00Z">
              <w:rPr>
                <w:sz w:val="24"/>
                <w:szCs w:val="19"/>
              </w:rPr>
            </w:rPrChange>
          </w:rPr>
          <w:t>i soggetti autorizzati congiuntamente o disgiuntamente</w:t>
        </w:r>
      </w:ins>
      <w:ins w:id="719" w:author="utente" w:date="2014-04-06T10:00:00Z">
        <w:r w:rsidR="00806F03" w:rsidRPr="00A56510">
          <w:rPr>
            <w:sz w:val="24"/>
            <w:szCs w:val="24"/>
            <w:rPrChange w:id="720" w:author="utente" w:date="2014-04-06T11:01:00Z">
              <w:rPr>
                <w:sz w:val="24"/>
              </w:rPr>
            </w:rPrChange>
          </w:rPr>
          <w:t xml:space="preserve"> anche attraverso apposite convenzioni</w:t>
        </w:r>
      </w:ins>
      <w:ins w:id="721" w:author="utente" w:date="2014-04-06T09:59:00Z">
        <w:r w:rsidR="00806F03" w:rsidRPr="00A56510">
          <w:rPr>
            <w:sz w:val="24"/>
            <w:szCs w:val="24"/>
            <w:rPrChange w:id="722" w:author="utente" w:date="2014-04-06T11:01:00Z">
              <w:rPr>
                <w:sz w:val="24"/>
              </w:rPr>
            </w:rPrChange>
          </w:rPr>
          <w:t>.</w:t>
        </w:r>
      </w:ins>
      <w:ins w:id="723" w:author="utente" w:date="2014-04-06T10:02:00Z">
        <w:r w:rsidR="00806F03" w:rsidRPr="00A56510">
          <w:rPr>
            <w:sz w:val="24"/>
            <w:szCs w:val="24"/>
            <w:rPrChange w:id="724" w:author="utente" w:date="2014-04-06T11:01:00Z">
              <w:rPr>
                <w:sz w:val="24"/>
              </w:rPr>
            </w:rPrChange>
          </w:rPr>
          <w:t xml:space="preserve"> Nel Piano de</w:t>
        </w:r>
      </w:ins>
      <w:ins w:id="725" w:author="utente" w:date="2014-04-06T09:58:00Z">
        <w:r w:rsidRPr="00A56510">
          <w:rPr>
            <w:bCs/>
            <w:sz w:val="24"/>
            <w:szCs w:val="24"/>
            <w:rPrChange w:id="726" w:author="utente" w:date="2014-04-06T11:01:00Z">
              <w:rPr>
                <w:bCs/>
                <w:sz w:val="24"/>
                <w:szCs w:val="19"/>
              </w:rPr>
            </w:rPrChange>
          </w:rPr>
          <w:t>vono essere evidenziat</w:t>
        </w:r>
      </w:ins>
      <w:ins w:id="727" w:author="utente" w:date="2014-04-06T10:02:00Z">
        <w:r w:rsidR="00806F03" w:rsidRPr="00A56510">
          <w:rPr>
            <w:bCs/>
            <w:sz w:val="24"/>
            <w:szCs w:val="24"/>
            <w:rPrChange w:id="728" w:author="utente" w:date="2014-04-06T11:01:00Z">
              <w:rPr>
                <w:bCs/>
                <w:sz w:val="24"/>
                <w:szCs w:val="19"/>
              </w:rPr>
            </w:rPrChange>
          </w:rPr>
          <w:t>e</w:t>
        </w:r>
      </w:ins>
      <w:ins w:id="729" w:author="utente" w:date="2014-04-06T09:58:00Z">
        <w:r w:rsidRPr="00A56510">
          <w:rPr>
            <w:bCs/>
            <w:sz w:val="24"/>
            <w:szCs w:val="24"/>
            <w:rPrChange w:id="730" w:author="utente" w:date="2014-04-06T11:01:00Z">
              <w:rPr>
                <w:bCs/>
                <w:sz w:val="24"/>
                <w:szCs w:val="19"/>
              </w:rPr>
            </w:rPrChange>
          </w:rPr>
          <w:t xml:space="preserve"> le tematiche </w:t>
        </w:r>
        <w:proofErr w:type="spellStart"/>
        <w:r w:rsidRPr="00A56510">
          <w:rPr>
            <w:bCs/>
            <w:sz w:val="24"/>
            <w:szCs w:val="24"/>
            <w:rPrChange w:id="731" w:author="utente" w:date="2014-04-06T11:01:00Z">
              <w:rPr>
                <w:bCs/>
                <w:sz w:val="24"/>
                <w:szCs w:val="19"/>
              </w:rPr>
            </w:rPrChange>
          </w:rPr>
          <w:t>metaprofessionali</w:t>
        </w:r>
        <w:proofErr w:type="spellEnd"/>
        <w:r w:rsidRPr="00A56510">
          <w:rPr>
            <w:bCs/>
            <w:sz w:val="24"/>
            <w:szCs w:val="24"/>
            <w:rPrChange w:id="732" w:author="utente" w:date="2014-04-06T11:01:00Z">
              <w:rPr>
                <w:bCs/>
                <w:sz w:val="24"/>
                <w:szCs w:val="19"/>
              </w:rPr>
            </w:rPrChange>
          </w:rPr>
          <w:t xml:space="preserve"> onde consentire l’acquisizione degli specifici crediti formativi di cui all’art. 5, comma 6 del </w:t>
        </w:r>
      </w:ins>
      <w:ins w:id="733" w:author="utente" w:date="2014-04-06T10:02:00Z">
        <w:r w:rsidR="00806F03" w:rsidRPr="00A56510">
          <w:rPr>
            <w:bCs/>
            <w:sz w:val="24"/>
            <w:szCs w:val="24"/>
            <w:rPrChange w:id="734" w:author="utente" w:date="2014-04-06T11:01:00Z">
              <w:rPr>
                <w:bCs/>
                <w:sz w:val="24"/>
                <w:szCs w:val="19"/>
              </w:rPr>
            </w:rPrChange>
          </w:rPr>
          <w:t>Regolamento di Formazione.</w:t>
        </w:r>
      </w:ins>
      <w:ins w:id="735" w:author="utente" w:date="2014-04-06T11:00:00Z">
        <w:r w:rsidR="00A56510" w:rsidRPr="00A56510">
          <w:rPr>
            <w:rFonts w:asciiTheme="minorHAnsi" w:hAnsiTheme="minorHAnsi"/>
            <w:sz w:val="24"/>
            <w:szCs w:val="24"/>
            <w:rPrChange w:id="736" w:author="utente" w:date="2014-04-06T11:01:00Z">
              <w:rPr>
                <w:rFonts w:asciiTheme="minorHAnsi" w:hAnsiTheme="minorHAnsi"/>
              </w:rPr>
            </w:rPrChange>
          </w:rPr>
          <w:t xml:space="preserve"> Ai sensi dell’art 12 comma 4 del Reg. n3/2013 i Piani formativi e/o le attività formative sviluppate dalla agenzie formative accreditate concorrono alla formazione del Piano Nazionale dell’offerta formativa</w:t>
        </w:r>
      </w:ins>
      <w:ins w:id="737" w:author="utente" w:date="2014-04-06T11:01:00Z">
        <w:r w:rsidR="00A56510" w:rsidRPr="00A56510">
          <w:rPr>
            <w:rFonts w:asciiTheme="minorHAnsi" w:hAnsiTheme="minorHAnsi"/>
            <w:sz w:val="24"/>
            <w:szCs w:val="24"/>
            <w:rPrChange w:id="738" w:author="utente" w:date="2014-04-06T11:01:00Z">
              <w:rPr>
                <w:rFonts w:asciiTheme="minorHAnsi" w:hAnsiTheme="minorHAnsi"/>
              </w:rPr>
            </w:rPrChange>
          </w:rPr>
          <w:t xml:space="preserve"> </w:t>
        </w:r>
        <w:r w:rsidR="00A56510">
          <w:rPr>
            <w:rFonts w:asciiTheme="minorHAnsi" w:hAnsiTheme="minorHAnsi"/>
            <w:sz w:val="24"/>
            <w:szCs w:val="24"/>
          </w:rPr>
          <w:t>(</w:t>
        </w:r>
        <w:r w:rsidR="00A56510" w:rsidRPr="00A56510">
          <w:rPr>
            <w:rFonts w:asciiTheme="minorHAnsi" w:hAnsiTheme="minorHAnsi"/>
            <w:b/>
            <w:sz w:val="24"/>
            <w:szCs w:val="24"/>
            <w:rPrChange w:id="739" w:author="utente" w:date="2014-04-06T11:01:00Z">
              <w:rPr>
                <w:rFonts w:asciiTheme="minorHAnsi" w:hAnsiTheme="minorHAnsi"/>
                <w:b/>
              </w:rPr>
            </w:rPrChange>
          </w:rPr>
          <w:t>Catalogo Nazionale della formazione professionale continua</w:t>
        </w:r>
        <w:r w:rsidR="00A56510">
          <w:rPr>
            <w:rFonts w:asciiTheme="minorHAnsi" w:hAnsiTheme="minorHAnsi"/>
            <w:b/>
            <w:sz w:val="24"/>
            <w:szCs w:val="24"/>
          </w:rPr>
          <w:t>)</w:t>
        </w:r>
      </w:ins>
      <w:ins w:id="740" w:author="utente" w:date="2014-04-06T11:00:00Z">
        <w:r w:rsidR="00A56510">
          <w:rPr>
            <w:rFonts w:asciiTheme="minorHAnsi" w:hAnsiTheme="minorHAnsi"/>
          </w:rPr>
          <w:t>.</w:t>
        </w:r>
      </w:ins>
    </w:p>
    <w:p w:rsidR="00805567" w:rsidRDefault="00805567" w:rsidP="00A56510">
      <w:pPr>
        <w:autoSpaceDE w:val="0"/>
        <w:spacing w:before="120" w:after="120" w:line="240" w:lineRule="auto"/>
        <w:ind w:left="340" w:hanging="340"/>
        <w:jc w:val="both"/>
        <w:rPr>
          <w:ins w:id="741" w:author="utente" w:date="2014-04-06T10:02:00Z"/>
          <w:b/>
          <w:bCs/>
          <w:sz w:val="24"/>
        </w:rPr>
        <w:pPrChange w:id="742" w:author="utente" w:date="2014-04-06T11:01:00Z">
          <w:pPr>
            <w:autoSpaceDE w:val="0"/>
            <w:ind w:left="340" w:hanging="340"/>
            <w:jc w:val="both"/>
          </w:pPr>
        </w:pPrChange>
      </w:pPr>
      <w:ins w:id="743" w:author="utente" w:date="2014-04-06T10:08:00Z">
        <w:r>
          <w:rPr>
            <w:b/>
            <w:bCs/>
            <w:sz w:val="24"/>
          </w:rPr>
          <w:lastRenderedPageBreak/>
          <w:t>14</w:t>
        </w:r>
      </w:ins>
      <w:ins w:id="744" w:author="utente" w:date="2014-04-06T10:02:00Z">
        <w:r w:rsidRPr="00141A7D">
          <w:rPr>
            <w:b/>
            <w:bCs/>
            <w:sz w:val="24"/>
          </w:rPr>
          <w:t xml:space="preserve"> </w:t>
        </w:r>
        <w:r>
          <w:rPr>
            <w:b/>
            <w:bCs/>
            <w:sz w:val="24"/>
          </w:rPr>
          <w:tab/>
        </w:r>
        <w:r>
          <w:rPr>
            <w:b/>
            <w:bCs/>
            <w:sz w:val="24"/>
          </w:rPr>
          <w:t>D.</w:t>
        </w:r>
      </w:ins>
      <w:ins w:id="745" w:author="utente" w:date="2014-04-06T10:05:00Z">
        <w:r>
          <w:rPr>
            <w:b/>
            <w:bCs/>
            <w:sz w:val="24"/>
          </w:rPr>
          <w:t xml:space="preserve"> In quale documento l</w:t>
        </w:r>
        <w:r>
          <w:rPr>
            <w:b/>
            <w:bCs/>
            <w:sz w:val="24"/>
          </w:rPr>
          <w:t>’</w:t>
        </w:r>
        <w:r>
          <w:rPr>
            <w:b/>
            <w:bCs/>
            <w:sz w:val="24"/>
          </w:rPr>
          <w:t xml:space="preserve">iscritto può </w:t>
        </w:r>
      </w:ins>
      <w:ins w:id="746" w:author="utente" w:date="2014-04-06T10:06:00Z">
        <w:r>
          <w:rPr>
            <w:b/>
            <w:bCs/>
            <w:sz w:val="24"/>
          </w:rPr>
          <w:t>consultare l</w:t>
        </w:r>
        <w:r>
          <w:rPr>
            <w:b/>
            <w:bCs/>
            <w:sz w:val="24"/>
          </w:rPr>
          <w:t>’</w:t>
        </w:r>
        <w:r>
          <w:rPr>
            <w:b/>
            <w:bCs/>
            <w:sz w:val="24"/>
          </w:rPr>
          <w:t>elenco delle attività formative riconosciute e il numero di crediti formativi attribuiti</w:t>
        </w:r>
      </w:ins>
      <w:ins w:id="747" w:author="utente" w:date="2014-04-06T10:02:00Z">
        <w:r>
          <w:rPr>
            <w:b/>
            <w:bCs/>
            <w:sz w:val="24"/>
          </w:rPr>
          <w:t>?</w:t>
        </w:r>
      </w:ins>
    </w:p>
    <w:p w:rsidR="00805567" w:rsidRDefault="00805567" w:rsidP="00A56510">
      <w:pPr>
        <w:autoSpaceDE w:val="0"/>
        <w:spacing w:before="120" w:after="120" w:line="240" w:lineRule="auto"/>
        <w:ind w:left="340"/>
        <w:jc w:val="both"/>
        <w:rPr>
          <w:ins w:id="748" w:author="utente" w:date="2014-04-06T11:02:00Z"/>
          <w:bCs/>
          <w:sz w:val="24"/>
        </w:rPr>
        <w:pPrChange w:id="749" w:author="utente" w:date="2014-04-06T11:01:00Z">
          <w:pPr>
            <w:autoSpaceDE w:val="0"/>
            <w:ind w:left="340" w:hanging="340"/>
            <w:jc w:val="both"/>
          </w:pPr>
        </w:pPrChange>
      </w:pPr>
      <w:ins w:id="750" w:author="utente" w:date="2014-04-06T10:06:00Z">
        <w:r w:rsidRPr="00805567">
          <w:rPr>
            <w:bCs/>
            <w:sz w:val="24"/>
            <w:rPrChange w:id="751" w:author="utente" w:date="2014-04-06T10:07:00Z">
              <w:rPr>
                <w:bCs/>
                <w:sz w:val="24"/>
              </w:rPr>
            </w:rPrChange>
          </w:rPr>
          <w:t xml:space="preserve">R. </w:t>
        </w:r>
      </w:ins>
      <w:ins w:id="752" w:author="utente" w:date="2014-04-06T10:07:00Z">
        <w:r w:rsidRPr="00805567">
          <w:rPr>
            <w:bCs/>
            <w:sz w:val="24"/>
            <w:rPrChange w:id="753" w:author="utente" w:date="2014-04-06T10:07:00Z">
              <w:rPr>
                <w:b/>
                <w:bCs/>
                <w:sz w:val="24"/>
              </w:rPr>
            </w:rPrChange>
          </w:rPr>
          <w:t>L</w:t>
        </w:r>
        <w:r w:rsidRPr="00805567">
          <w:rPr>
            <w:bCs/>
            <w:sz w:val="24"/>
            <w:rPrChange w:id="754" w:author="utente" w:date="2014-04-06T10:07:00Z">
              <w:rPr>
                <w:b/>
                <w:bCs/>
                <w:sz w:val="24"/>
              </w:rPr>
            </w:rPrChange>
          </w:rPr>
          <w:t>’elenco delle attività formative riconosciute e il numero di crediti formativi attribuiti</w:t>
        </w:r>
        <w:r>
          <w:rPr>
            <w:bCs/>
            <w:sz w:val="24"/>
          </w:rPr>
          <w:t xml:space="preserve"> è </w:t>
        </w:r>
      </w:ins>
      <w:ins w:id="755" w:author="utente" w:date="2014-04-06T10:08:00Z">
        <w:r>
          <w:rPr>
            <w:bCs/>
            <w:sz w:val="24"/>
          </w:rPr>
          <w:t>riportato nella Tabella 1 allegata a</w:t>
        </w:r>
      </w:ins>
      <w:ins w:id="756" w:author="utente" w:date="2014-04-06T10:07:00Z">
        <w:r>
          <w:rPr>
            <w:bCs/>
            <w:sz w:val="24"/>
          </w:rPr>
          <w:t xml:space="preserve">l Regolamento di Formazione </w:t>
        </w:r>
      </w:ins>
      <w:ins w:id="757" w:author="utente" w:date="2014-04-06T10:08:00Z">
        <w:r>
          <w:rPr>
            <w:bCs/>
            <w:sz w:val="24"/>
          </w:rPr>
          <w:t>del CONAF.</w:t>
        </w:r>
      </w:ins>
    </w:p>
    <w:p w:rsidR="00004661" w:rsidRPr="00805567" w:rsidRDefault="00004661" w:rsidP="00A56510">
      <w:pPr>
        <w:autoSpaceDE w:val="0"/>
        <w:spacing w:before="120" w:after="120" w:line="240" w:lineRule="auto"/>
        <w:ind w:left="340"/>
        <w:jc w:val="both"/>
        <w:rPr>
          <w:ins w:id="758" w:author="utente" w:date="2014-04-06T10:07:00Z"/>
          <w:bCs/>
          <w:sz w:val="24"/>
          <w:rPrChange w:id="759" w:author="utente" w:date="2014-04-06T10:07:00Z">
            <w:rPr>
              <w:ins w:id="760" w:author="utente" w:date="2014-04-06T10:07:00Z"/>
              <w:b/>
              <w:bCs/>
              <w:sz w:val="24"/>
            </w:rPr>
          </w:rPrChange>
        </w:rPr>
        <w:pPrChange w:id="761" w:author="utente" w:date="2014-04-06T11:01:00Z">
          <w:pPr>
            <w:autoSpaceDE w:val="0"/>
            <w:ind w:left="340" w:hanging="340"/>
            <w:jc w:val="both"/>
          </w:pPr>
        </w:pPrChange>
      </w:pPr>
    </w:p>
    <w:p w:rsidR="00C84BD0" w:rsidRDefault="00805567" w:rsidP="00A56510">
      <w:pPr>
        <w:autoSpaceDE w:val="0"/>
        <w:spacing w:before="120" w:after="120" w:line="240" w:lineRule="auto"/>
        <w:ind w:left="340" w:hanging="340"/>
        <w:jc w:val="both"/>
        <w:rPr>
          <w:ins w:id="762" w:author="utente" w:date="2014-04-06T10:13:00Z"/>
          <w:b/>
          <w:bCs/>
          <w:sz w:val="24"/>
        </w:rPr>
        <w:pPrChange w:id="763" w:author="utente" w:date="2014-04-06T11:01:00Z">
          <w:pPr>
            <w:autoSpaceDE w:val="0"/>
            <w:ind w:left="340" w:hanging="340"/>
            <w:jc w:val="both"/>
          </w:pPr>
        </w:pPrChange>
      </w:pPr>
      <w:ins w:id="764" w:author="utente" w:date="2014-04-06T10:02:00Z">
        <w:r>
          <w:rPr>
            <w:b/>
            <w:bCs/>
            <w:sz w:val="24"/>
          </w:rPr>
          <w:t>1</w:t>
        </w:r>
      </w:ins>
      <w:ins w:id="765" w:author="utente" w:date="2014-04-06T10:08:00Z">
        <w:r>
          <w:rPr>
            <w:b/>
            <w:bCs/>
            <w:sz w:val="24"/>
          </w:rPr>
          <w:t>5</w:t>
        </w:r>
      </w:ins>
      <w:ins w:id="766" w:author="utente" w:date="2014-04-06T10:02:00Z">
        <w:r w:rsidRPr="00141A7D">
          <w:rPr>
            <w:b/>
            <w:bCs/>
            <w:sz w:val="24"/>
          </w:rPr>
          <w:t xml:space="preserve">. D. </w:t>
        </w:r>
      </w:ins>
      <w:ins w:id="767" w:author="utente" w:date="2014-04-06T10:13:00Z">
        <w:r w:rsidR="00C84BD0">
          <w:rPr>
            <w:b/>
            <w:bCs/>
            <w:sz w:val="24"/>
          </w:rPr>
          <w:t>Quali sono i principali adempimenti che l</w:t>
        </w:r>
        <w:r w:rsidR="00C84BD0">
          <w:rPr>
            <w:b/>
            <w:bCs/>
            <w:sz w:val="24"/>
          </w:rPr>
          <w:t>’</w:t>
        </w:r>
        <w:r w:rsidR="00C84BD0">
          <w:rPr>
            <w:b/>
            <w:bCs/>
            <w:sz w:val="24"/>
          </w:rPr>
          <w:t>iscritto deve osservare nei confronti del proprio Ordine?</w:t>
        </w:r>
      </w:ins>
    </w:p>
    <w:p w:rsidR="007914C5" w:rsidRDefault="00C84BD0" w:rsidP="00A56510">
      <w:pPr>
        <w:autoSpaceDE w:val="0"/>
        <w:spacing w:before="120" w:after="120" w:line="240" w:lineRule="auto"/>
        <w:ind w:left="360"/>
        <w:jc w:val="both"/>
        <w:rPr>
          <w:ins w:id="768" w:author="utente" w:date="2014-04-06T11:02:00Z"/>
          <w:bCs/>
          <w:sz w:val="24"/>
        </w:rPr>
        <w:pPrChange w:id="769" w:author="utente" w:date="2014-04-06T11:01:00Z">
          <w:pPr>
            <w:numPr>
              <w:numId w:val="59"/>
            </w:numPr>
            <w:tabs>
              <w:tab w:val="num" w:pos="360"/>
            </w:tabs>
            <w:autoSpaceDE w:val="0"/>
            <w:ind w:left="360" w:hanging="360"/>
            <w:jc w:val="both"/>
          </w:pPr>
        </w:pPrChange>
      </w:pPr>
      <w:ins w:id="770" w:author="utente" w:date="2014-04-06T10:14:00Z">
        <w:r w:rsidRPr="007914C5">
          <w:rPr>
            <w:bCs/>
            <w:sz w:val="24"/>
            <w:rPrChange w:id="771" w:author="utente" w:date="2014-04-06T10:17:00Z">
              <w:rPr>
                <w:b/>
                <w:bCs/>
                <w:sz w:val="24"/>
              </w:rPr>
            </w:rPrChange>
          </w:rPr>
          <w:t>R</w:t>
        </w:r>
      </w:ins>
      <w:ins w:id="772" w:author="utente" w:date="2014-04-06T10:13:00Z">
        <w:r w:rsidRPr="007914C5">
          <w:rPr>
            <w:bCs/>
            <w:sz w:val="24"/>
            <w:rPrChange w:id="773" w:author="utente" w:date="2014-04-06T10:17:00Z">
              <w:rPr>
                <w:b/>
                <w:bCs/>
                <w:sz w:val="24"/>
              </w:rPr>
            </w:rPrChange>
          </w:rPr>
          <w:t xml:space="preserve">. </w:t>
        </w:r>
      </w:ins>
      <w:ins w:id="774" w:author="utente" w:date="2014-04-06T10:16:00Z">
        <w:r w:rsidR="007914C5" w:rsidRPr="007914C5">
          <w:rPr>
            <w:bCs/>
            <w:sz w:val="24"/>
            <w:rPrChange w:id="775" w:author="utente" w:date="2014-04-06T10:17:00Z">
              <w:rPr>
                <w:b/>
                <w:bCs/>
                <w:sz w:val="24"/>
              </w:rPr>
            </w:rPrChange>
          </w:rPr>
          <w:t>Se tenuto all</w:t>
        </w:r>
        <w:r w:rsidR="007914C5" w:rsidRPr="007914C5">
          <w:rPr>
            <w:bCs/>
            <w:sz w:val="24"/>
            <w:rPrChange w:id="776" w:author="utente" w:date="2014-04-06T10:17:00Z">
              <w:rPr>
                <w:b/>
                <w:bCs/>
                <w:sz w:val="24"/>
              </w:rPr>
            </w:rPrChange>
          </w:rPr>
          <w:t>’</w:t>
        </w:r>
        <w:r w:rsidR="007914C5" w:rsidRPr="007914C5">
          <w:rPr>
            <w:bCs/>
            <w:sz w:val="24"/>
            <w:rPrChange w:id="777" w:author="utente" w:date="2014-04-06T10:17:00Z">
              <w:rPr>
                <w:b/>
                <w:bCs/>
                <w:sz w:val="24"/>
              </w:rPr>
            </w:rPrChange>
          </w:rPr>
          <w:t xml:space="preserve">obbligo formativo </w:t>
        </w:r>
      </w:ins>
      <w:ins w:id="778" w:author="utente" w:date="2014-04-06T10:17:00Z">
        <w:r w:rsidR="007914C5" w:rsidRPr="007914C5">
          <w:rPr>
            <w:bCs/>
            <w:sz w:val="24"/>
          </w:rPr>
          <w:t xml:space="preserve">ciascun iscritto comunica al Consiglio dell'Ordine </w:t>
        </w:r>
      </w:ins>
      <w:ins w:id="779" w:author="utente" w:date="2014-04-06T10:16:00Z">
        <w:r w:rsidR="007914C5" w:rsidRPr="007914C5">
          <w:rPr>
            <w:bCs/>
            <w:sz w:val="24"/>
            <w:rPrChange w:id="780" w:author="utente" w:date="2014-04-06T10:17:00Z">
              <w:rPr>
                <w:b/>
                <w:bCs/>
                <w:sz w:val="24"/>
              </w:rPr>
            </w:rPrChange>
          </w:rPr>
          <w:t>a</w:t>
        </w:r>
      </w:ins>
      <w:ins w:id="781" w:author="utente" w:date="2014-04-06T10:14:00Z">
        <w:r w:rsidRPr="007914C5">
          <w:rPr>
            <w:bCs/>
            <w:sz w:val="24"/>
            <w:rPrChange w:id="782" w:author="utente" w:date="2014-04-06T10:17:00Z">
              <w:rPr>
                <w:bCs/>
                <w:sz w:val="24"/>
              </w:rPr>
            </w:rPrChange>
          </w:rPr>
          <w:t>l termine di ogni anno le attività formative svolte di cui all’art. 3, comma 3 se non già registrate nel SIDAF.</w:t>
        </w:r>
      </w:ins>
      <w:ins w:id="783" w:author="utente" w:date="2014-04-06T10:17:00Z">
        <w:r w:rsidR="007914C5">
          <w:rPr>
            <w:bCs/>
            <w:sz w:val="24"/>
          </w:rPr>
          <w:t xml:space="preserve"> Se non tenuto all</w:t>
        </w:r>
        <w:r w:rsidR="007914C5">
          <w:rPr>
            <w:bCs/>
            <w:sz w:val="24"/>
          </w:rPr>
          <w:t>’</w:t>
        </w:r>
        <w:r w:rsidR="007914C5">
          <w:rPr>
            <w:bCs/>
            <w:sz w:val="24"/>
          </w:rPr>
          <w:t>obbligo formativo o nei casi di esonero parziale l</w:t>
        </w:r>
        <w:r w:rsidR="007914C5">
          <w:rPr>
            <w:bCs/>
            <w:sz w:val="24"/>
          </w:rPr>
          <w:t>’</w:t>
        </w:r>
        <w:r w:rsidR="007914C5">
          <w:rPr>
            <w:bCs/>
            <w:sz w:val="24"/>
          </w:rPr>
          <w:t>iscritto è tenuto a comunicare all</w:t>
        </w:r>
      </w:ins>
      <w:ins w:id="784" w:author="utente" w:date="2014-04-06T10:18:00Z">
        <w:r w:rsidR="007914C5">
          <w:rPr>
            <w:bCs/>
            <w:sz w:val="24"/>
          </w:rPr>
          <w:t>’</w:t>
        </w:r>
        <w:r w:rsidR="007914C5">
          <w:rPr>
            <w:bCs/>
            <w:sz w:val="24"/>
          </w:rPr>
          <w:t>Ordine la propria condizione e le eventuali richieste in termini di esonero totale o temporaneo.</w:t>
        </w:r>
      </w:ins>
      <w:ins w:id="785" w:author="utente" w:date="2014-04-06T10:21:00Z">
        <w:r w:rsidR="001A19C6">
          <w:rPr>
            <w:bCs/>
            <w:sz w:val="24"/>
          </w:rPr>
          <w:t xml:space="preserve"> </w:t>
        </w:r>
      </w:ins>
      <w:ins w:id="786" w:author="utente" w:date="2014-04-06T10:22:00Z">
        <w:r w:rsidR="001A19C6">
          <w:rPr>
            <w:bCs/>
            <w:sz w:val="24"/>
          </w:rPr>
          <w:t>Altra condizione necessaria per l</w:t>
        </w:r>
        <w:r w:rsidR="001A19C6">
          <w:rPr>
            <w:bCs/>
            <w:sz w:val="24"/>
          </w:rPr>
          <w:t>’</w:t>
        </w:r>
        <w:r w:rsidR="001A19C6">
          <w:rPr>
            <w:bCs/>
            <w:sz w:val="24"/>
          </w:rPr>
          <w:t>assolvimento dell</w:t>
        </w:r>
        <w:r w:rsidR="001A19C6">
          <w:rPr>
            <w:bCs/>
            <w:sz w:val="24"/>
          </w:rPr>
          <w:t>’</w:t>
        </w:r>
        <w:r w:rsidR="001A19C6">
          <w:rPr>
            <w:bCs/>
            <w:sz w:val="24"/>
          </w:rPr>
          <w:t>obbligo della formazione è  l</w:t>
        </w:r>
        <w:r w:rsidR="001A19C6">
          <w:rPr>
            <w:bCs/>
            <w:sz w:val="24"/>
          </w:rPr>
          <w:t>’</w:t>
        </w:r>
        <w:r w:rsidR="001A19C6">
          <w:rPr>
            <w:bCs/>
            <w:sz w:val="24"/>
          </w:rPr>
          <w:t xml:space="preserve">attivazione di un indirizzo PEC ed il possesso della </w:t>
        </w:r>
        <w:proofErr w:type="spellStart"/>
        <w:r w:rsidR="001A19C6">
          <w:rPr>
            <w:bCs/>
            <w:sz w:val="24"/>
          </w:rPr>
          <w:t>Smart-Card</w:t>
        </w:r>
        <w:proofErr w:type="spellEnd"/>
        <w:r w:rsidR="001A19C6">
          <w:rPr>
            <w:bCs/>
            <w:sz w:val="24"/>
          </w:rPr>
          <w:t xml:space="preserve"> rilasciata dal proprio ordine di appartenenza.</w:t>
        </w:r>
      </w:ins>
    </w:p>
    <w:p w:rsidR="00004661" w:rsidRPr="007914C5" w:rsidRDefault="00004661" w:rsidP="00A56510">
      <w:pPr>
        <w:autoSpaceDE w:val="0"/>
        <w:spacing w:before="120" w:after="120" w:line="240" w:lineRule="auto"/>
        <w:ind w:left="360"/>
        <w:jc w:val="both"/>
        <w:rPr>
          <w:ins w:id="787" w:author="utente" w:date="2014-04-06T10:14:00Z"/>
          <w:rStyle w:val="normarticoli1"/>
          <w:rFonts w:ascii="Calibri" w:hAnsi="Calibri" w:cs="Times New Roman"/>
          <w:b w:val="0"/>
          <w:szCs w:val="22"/>
          <w:rPrChange w:id="788" w:author="utente" w:date="2014-04-06T10:17:00Z">
            <w:rPr>
              <w:ins w:id="789" w:author="utente" w:date="2014-04-06T10:14:00Z"/>
              <w:rStyle w:val="normarticoli1"/>
              <w:sz w:val="20"/>
            </w:rPr>
          </w:rPrChange>
        </w:rPr>
        <w:pPrChange w:id="790" w:author="utente" w:date="2014-04-06T11:01:00Z">
          <w:pPr>
            <w:numPr>
              <w:numId w:val="59"/>
            </w:numPr>
            <w:tabs>
              <w:tab w:val="num" w:pos="360"/>
            </w:tabs>
            <w:autoSpaceDE w:val="0"/>
            <w:ind w:left="360" w:hanging="360"/>
            <w:jc w:val="both"/>
          </w:pPr>
        </w:pPrChange>
      </w:pPr>
    </w:p>
    <w:p w:rsidR="00805567" w:rsidRPr="0077405C" w:rsidRDefault="00805567" w:rsidP="00A56510">
      <w:pPr>
        <w:tabs>
          <w:tab w:val="left" w:pos="709"/>
        </w:tabs>
        <w:autoSpaceDE w:val="0"/>
        <w:spacing w:before="120" w:after="120" w:line="240" w:lineRule="auto"/>
        <w:ind w:left="426" w:hanging="426"/>
        <w:jc w:val="both"/>
        <w:rPr>
          <w:ins w:id="791" w:author="utente" w:date="2014-04-06T10:02:00Z"/>
          <w:b/>
          <w:bCs/>
          <w:sz w:val="24"/>
        </w:rPr>
        <w:pPrChange w:id="792" w:author="utente" w:date="2014-04-06T11:01:00Z">
          <w:pPr>
            <w:tabs>
              <w:tab w:val="left" w:pos="709"/>
            </w:tabs>
            <w:autoSpaceDE w:val="0"/>
            <w:ind w:left="426" w:hanging="426"/>
            <w:jc w:val="both"/>
          </w:pPr>
        </w:pPrChange>
      </w:pPr>
      <w:ins w:id="793" w:author="utente" w:date="2014-04-06T10:02:00Z">
        <w:r w:rsidRPr="0077405C">
          <w:rPr>
            <w:b/>
            <w:bCs/>
            <w:sz w:val="24"/>
          </w:rPr>
          <w:t>1</w:t>
        </w:r>
      </w:ins>
      <w:ins w:id="794" w:author="utente" w:date="2014-04-06T10:18:00Z">
        <w:r w:rsidR="007914C5">
          <w:rPr>
            <w:b/>
            <w:bCs/>
            <w:sz w:val="24"/>
          </w:rPr>
          <w:t>6</w:t>
        </w:r>
      </w:ins>
      <w:ins w:id="795" w:author="utente" w:date="2014-04-06T10:02:00Z">
        <w:r w:rsidR="007914C5">
          <w:rPr>
            <w:b/>
            <w:bCs/>
            <w:sz w:val="24"/>
          </w:rPr>
          <w:t>. D. Gli iscritti soggetti all</w:t>
        </w:r>
      </w:ins>
      <w:ins w:id="796" w:author="utente" w:date="2014-04-06T10:18:00Z">
        <w:r w:rsidR="007914C5">
          <w:rPr>
            <w:b/>
            <w:bCs/>
            <w:sz w:val="24"/>
          </w:rPr>
          <w:t>’</w:t>
        </w:r>
        <w:r w:rsidR="007914C5">
          <w:rPr>
            <w:b/>
            <w:bCs/>
            <w:sz w:val="24"/>
          </w:rPr>
          <w:t>obbligo formativo quali sanzioni rischiano in caso di inadempienza a tale obbligo?</w:t>
        </w:r>
      </w:ins>
    </w:p>
    <w:p w:rsidR="00631965" w:rsidRDefault="00805567" w:rsidP="00A56510">
      <w:pPr>
        <w:autoSpaceDE w:val="0"/>
        <w:spacing w:before="120" w:after="120" w:line="240" w:lineRule="auto"/>
        <w:ind w:left="340"/>
        <w:jc w:val="both"/>
        <w:rPr>
          <w:ins w:id="797" w:author="utente" w:date="2014-04-06T11:02:00Z"/>
          <w:bCs/>
          <w:sz w:val="24"/>
        </w:rPr>
        <w:pPrChange w:id="798" w:author="utente" w:date="2014-04-06T11:01:00Z">
          <w:pPr>
            <w:numPr>
              <w:numId w:val="62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799" w:author="utente" w:date="2014-04-06T10:02:00Z">
        <w:r w:rsidRPr="00690085">
          <w:rPr>
            <w:bCs/>
            <w:sz w:val="24"/>
          </w:rPr>
          <w:t xml:space="preserve">R. </w:t>
        </w:r>
      </w:ins>
      <w:ins w:id="800" w:author="utente" w:date="2014-04-06T10:19:00Z">
        <w:r w:rsidR="008A4099">
          <w:rPr>
            <w:bCs/>
            <w:sz w:val="24"/>
          </w:rPr>
          <w:t>Il mancato adempimento dell'obbligo formativo triennale costituisce illecito disciplinare.</w:t>
        </w:r>
        <w:r w:rsidR="008A4099">
          <w:rPr>
            <w:bCs/>
            <w:sz w:val="24"/>
          </w:rPr>
          <w:t xml:space="preserve"> </w:t>
        </w:r>
      </w:ins>
      <w:ins w:id="801" w:author="utente" w:date="2014-04-06T10:20:00Z">
        <w:r w:rsidR="00631965">
          <w:rPr>
            <w:bCs/>
            <w:sz w:val="24"/>
          </w:rPr>
          <w:t>Al termine del triennio formativo il Consiglio dell'Ordine territoriale comunica agli iscritti l’eventuale inottemperanza dell’obbligo assegnando un tempo congruo, non superiore a un anno</w:t>
        </w:r>
      </w:ins>
      <w:ins w:id="802" w:author="utente" w:date="2014-04-06T10:21:00Z">
        <w:r w:rsidR="00631965">
          <w:rPr>
            <w:bCs/>
            <w:sz w:val="24"/>
          </w:rPr>
          <w:t xml:space="preserve">. </w:t>
        </w:r>
      </w:ins>
      <w:ins w:id="803" w:author="utente" w:date="2014-04-06T10:19:00Z">
        <w:r w:rsidR="008A4099">
          <w:rPr>
            <w:bCs/>
            <w:sz w:val="24"/>
          </w:rPr>
          <w:t xml:space="preserve">Il Consiglio dell’Ordine territoriale segnala, al termine della procedura di cui all’art. 17, comma 4 del </w:t>
        </w:r>
        <w:r w:rsidR="008A4099">
          <w:rPr>
            <w:bCs/>
            <w:sz w:val="24"/>
          </w:rPr>
          <w:t>Regolamento di Formazione del CONAF</w:t>
        </w:r>
        <w:r w:rsidR="008A4099">
          <w:rPr>
            <w:bCs/>
            <w:sz w:val="24"/>
          </w:rPr>
          <w:t>, l’inosservanza dell’obbligo al Consiglio di disciplina territoriale</w:t>
        </w:r>
      </w:ins>
      <w:ins w:id="804" w:author="utente" w:date="2014-04-06T10:20:00Z">
        <w:r w:rsidR="008A4099">
          <w:rPr>
            <w:bCs/>
            <w:sz w:val="24"/>
          </w:rPr>
          <w:t>.</w:t>
        </w:r>
        <w:r w:rsidR="00631965">
          <w:rPr>
            <w:bCs/>
            <w:sz w:val="24"/>
          </w:rPr>
          <w:t xml:space="preserve"> </w:t>
        </w:r>
      </w:ins>
    </w:p>
    <w:p w:rsidR="00004661" w:rsidRDefault="00004661" w:rsidP="00A56510">
      <w:pPr>
        <w:autoSpaceDE w:val="0"/>
        <w:spacing w:before="120" w:after="120" w:line="240" w:lineRule="auto"/>
        <w:ind w:left="340"/>
        <w:jc w:val="both"/>
        <w:rPr>
          <w:ins w:id="805" w:author="utente" w:date="2014-04-06T10:20:00Z"/>
          <w:bCs/>
          <w:sz w:val="24"/>
        </w:rPr>
        <w:pPrChange w:id="806" w:author="utente" w:date="2014-04-06T11:01:00Z">
          <w:pPr>
            <w:numPr>
              <w:numId w:val="62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</w:p>
    <w:p w:rsidR="009272A1" w:rsidRDefault="001A19C6" w:rsidP="00A56510">
      <w:pPr>
        <w:autoSpaceDE w:val="0"/>
        <w:spacing w:before="120" w:after="120" w:line="240" w:lineRule="auto"/>
        <w:ind w:left="340" w:hanging="340"/>
        <w:jc w:val="both"/>
        <w:rPr>
          <w:ins w:id="807" w:author="utente" w:date="2014-04-06T10:26:00Z"/>
          <w:b/>
          <w:bCs/>
          <w:sz w:val="24"/>
        </w:rPr>
        <w:pPrChange w:id="808" w:author="utente" w:date="2014-04-06T11:01:00Z">
          <w:pPr>
            <w:numPr>
              <w:ilvl w:val="1"/>
              <w:numId w:val="5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809" w:author="utente" w:date="2014-04-06T10:02:00Z">
        <w:r>
          <w:rPr>
            <w:b/>
            <w:bCs/>
            <w:sz w:val="24"/>
          </w:rPr>
          <w:t>1</w:t>
        </w:r>
      </w:ins>
      <w:ins w:id="810" w:author="utente" w:date="2014-04-06T10:21:00Z">
        <w:r>
          <w:rPr>
            <w:b/>
            <w:bCs/>
            <w:sz w:val="24"/>
          </w:rPr>
          <w:t>7</w:t>
        </w:r>
      </w:ins>
      <w:ins w:id="811" w:author="utente" w:date="2014-04-06T10:02:00Z">
        <w:r w:rsidR="00805567" w:rsidRPr="0077405C">
          <w:rPr>
            <w:b/>
            <w:bCs/>
            <w:sz w:val="24"/>
          </w:rPr>
          <w:t xml:space="preserve">. D. </w:t>
        </w:r>
      </w:ins>
      <w:ins w:id="812" w:author="utente" w:date="2014-04-06T10:25:00Z">
        <w:r w:rsidR="009272A1">
          <w:rPr>
            <w:b/>
            <w:bCs/>
            <w:sz w:val="24"/>
          </w:rPr>
          <w:t>La scelta delle attività formative da parte di ciascun isc</w:t>
        </w:r>
      </w:ins>
      <w:ins w:id="813" w:author="utente" w:date="2014-04-06T10:26:00Z">
        <w:r w:rsidR="009272A1">
          <w:rPr>
            <w:b/>
            <w:bCs/>
            <w:sz w:val="24"/>
          </w:rPr>
          <w:t xml:space="preserve">ritto è </w:t>
        </w:r>
      </w:ins>
      <w:ins w:id="814" w:author="utente" w:date="2014-04-06T10:31:00Z">
        <w:r w:rsidR="003441E5">
          <w:rPr>
            <w:b/>
            <w:bCs/>
            <w:sz w:val="24"/>
          </w:rPr>
          <w:t>libera</w:t>
        </w:r>
      </w:ins>
      <w:ins w:id="815" w:author="utente" w:date="2014-04-06T10:26:00Z">
        <w:r w:rsidR="009272A1">
          <w:rPr>
            <w:b/>
            <w:bCs/>
            <w:sz w:val="24"/>
          </w:rPr>
          <w:t>?</w:t>
        </w:r>
      </w:ins>
    </w:p>
    <w:p w:rsidR="009272A1" w:rsidRDefault="009272A1" w:rsidP="00A56510">
      <w:pPr>
        <w:autoSpaceDE w:val="0"/>
        <w:spacing w:before="120" w:after="120" w:line="240" w:lineRule="auto"/>
        <w:ind w:left="340"/>
        <w:jc w:val="both"/>
        <w:rPr>
          <w:ins w:id="816" w:author="utente" w:date="2014-04-06T11:02:00Z"/>
          <w:bCs/>
          <w:sz w:val="24"/>
        </w:rPr>
        <w:pPrChange w:id="817" w:author="utente" w:date="2014-04-06T11:01:00Z">
          <w:pPr>
            <w:numPr>
              <w:ilvl w:val="1"/>
              <w:numId w:val="5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818" w:author="utente" w:date="2014-04-06T10:26:00Z">
        <w:r>
          <w:rPr>
            <w:b/>
            <w:bCs/>
            <w:sz w:val="24"/>
          </w:rPr>
          <w:t>R. O</w:t>
        </w:r>
      </w:ins>
      <w:ins w:id="819" w:author="utente" w:date="2014-04-06T10:25:00Z">
        <w:r>
          <w:rPr>
            <w:bCs/>
            <w:sz w:val="24"/>
          </w:rPr>
          <w:t xml:space="preserve">gni iscritto sceglie liberamente le attività formative da svolgere, in relazione alle preferenze personali nell'ambito dei settori disciplinari professionali di cui all'art. 3, comma 6 </w:t>
        </w:r>
      </w:ins>
      <w:ins w:id="820" w:author="utente" w:date="2014-04-06T10:26:00Z">
        <w:r>
          <w:rPr>
            <w:bCs/>
            <w:sz w:val="24"/>
          </w:rPr>
          <w:t>del Regolamento di Formazione del CONAF.</w:t>
        </w:r>
      </w:ins>
    </w:p>
    <w:p w:rsidR="00004661" w:rsidRDefault="00004661" w:rsidP="00A56510">
      <w:pPr>
        <w:autoSpaceDE w:val="0"/>
        <w:spacing w:before="120" w:after="120" w:line="240" w:lineRule="auto"/>
        <w:ind w:left="340"/>
        <w:jc w:val="both"/>
        <w:rPr>
          <w:ins w:id="821" w:author="utente" w:date="2014-04-06T10:25:00Z"/>
          <w:bCs/>
          <w:sz w:val="24"/>
        </w:rPr>
        <w:pPrChange w:id="822" w:author="utente" w:date="2014-04-06T11:01:00Z">
          <w:pPr>
            <w:numPr>
              <w:ilvl w:val="1"/>
              <w:numId w:val="5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23" w:author="utente" w:date="2014-04-06T09:30:00Z"/>
          <w:sz w:val="24"/>
        </w:rPr>
        <w:pPrChange w:id="824" w:author="utente" w:date="2014-04-06T11:01:00Z">
          <w:pPr>
            <w:numPr>
              <w:numId w:val="11"/>
            </w:numPr>
            <w:tabs>
              <w:tab w:val="num" w:pos="360"/>
              <w:tab w:val="left" w:pos="413"/>
            </w:tabs>
            <w:ind w:left="357" w:hanging="357"/>
            <w:jc w:val="both"/>
          </w:pPr>
        </w:pPrChange>
      </w:pPr>
      <w:del w:id="825" w:author="utente" w:date="2014-04-06T09:30:00Z">
        <w:r w:rsidDel="008E7DA2">
          <w:rPr>
            <w:bCs/>
            <w:sz w:val="24"/>
          </w:rPr>
          <w:delText>Con l'espressione “attività formativa”, finalizzata all’assolvimento dell’obbligo formativo di cui all’art. 2, si intende ogni attività di aggiornamento, accrescimento e approfondimento delle conoscenze professionali, svolta mediante la partecipazione a iniziative culturali singole o di gruppo nei vari ambiti di competenza professionale.</w:delText>
        </w:r>
        <w:r w:rsidDel="008E7DA2">
          <w:rPr>
            <w:sz w:val="24"/>
          </w:rPr>
          <w:delText xml:space="preserve"> 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26" w:author="utente" w:date="2014-04-06T09:30:00Z"/>
          <w:sz w:val="24"/>
        </w:rPr>
        <w:pPrChange w:id="827" w:author="utente" w:date="2014-04-06T11:01:00Z">
          <w:pPr>
            <w:numPr>
              <w:numId w:val="11"/>
            </w:numPr>
            <w:tabs>
              <w:tab w:val="num" w:pos="360"/>
              <w:tab w:val="left" w:pos="413"/>
            </w:tabs>
            <w:ind w:left="357" w:hanging="357"/>
            <w:jc w:val="both"/>
          </w:pPr>
        </w:pPrChange>
      </w:pPr>
      <w:del w:id="828" w:author="utente" w:date="2014-04-06T09:30:00Z">
        <w:r w:rsidDel="008E7DA2">
          <w:rPr>
            <w:sz w:val="24"/>
          </w:rPr>
          <w:delText>L'attività formativa si distingue in: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29" w:author="utente" w:date="2014-04-06T09:30:00Z"/>
          <w:sz w:val="24"/>
        </w:rPr>
        <w:pPrChange w:id="830" w:author="utente" w:date="2014-04-06T11:01:00Z">
          <w:pPr>
            <w:tabs>
              <w:tab w:val="left" w:pos="413"/>
            </w:tabs>
            <w:ind w:left="357"/>
            <w:jc w:val="both"/>
          </w:pPr>
        </w:pPrChange>
      </w:pPr>
      <w:del w:id="831" w:author="utente" w:date="2014-04-06T09:30:00Z">
        <w:r w:rsidDel="008E7DA2">
          <w:rPr>
            <w:sz w:val="24"/>
          </w:rPr>
          <w:delText>a.</w:delText>
        </w:r>
        <w:r w:rsidDel="008E7DA2">
          <w:rPr>
            <w:sz w:val="24"/>
          </w:rPr>
          <w:tab/>
          <w:delText xml:space="preserve">attività formativa metaprofessionale. </w:delText>
        </w:r>
        <w:r w:rsidDel="008E7DA2">
          <w:rPr>
            <w:caps/>
            <w:sz w:val="24"/>
          </w:rPr>
          <w:delText>è</w:delText>
        </w:r>
        <w:r w:rsidDel="008E7DA2">
          <w:rPr>
            <w:sz w:val="24"/>
          </w:rPr>
          <w:delText xml:space="preserve"> l’attività di apprendimento riguardante l</w:delText>
        </w:r>
        <w:r w:rsidDel="008E7DA2">
          <w:rPr>
            <w:bCs/>
            <w:sz w:val="24"/>
          </w:rPr>
          <w:delText>’ordinamento, la deontologia, la previdenza, la fiscalità, la tutela dei dati personali, la tutela della salute e della sicurezza negli studi professionali, la comunicazione, l’informatica, le lingue, l’organizzazione dello studio professionale</w:delText>
        </w:r>
        <w:r w:rsidDel="008E7DA2">
          <w:rPr>
            <w:sz w:val="24"/>
          </w:rPr>
          <w:delText>;</w:delText>
        </w:r>
      </w:del>
    </w:p>
    <w:p w:rsidR="00D6454F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32" w:author="utente" w:date="2014-04-06T09:30:00Z"/>
          <w:sz w:val="24"/>
        </w:rPr>
        <w:pPrChange w:id="833" w:author="utente" w:date="2014-04-06T11:01:00Z">
          <w:pPr>
            <w:tabs>
              <w:tab w:val="left" w:pos="413"/>
            </w:tabs>
            <w:ind w:left="357"/>
            <w:jc w:val="both"/>
          </w:pPr>
        </w:pPrChange>
      </w:pPr>
      <w:del w:id="834" w:author="utente" w:date="2014-04-06T09:30:00Z">
        <w:r w:rsidDel="008E7DA2">
          <w:rPr>
            <w:sz w:val="24"/>
          </w:rPr>
          <w:delText>b.</w:delText>
        </w:r>
        <w:r w:rsidDel="008E7DA2">
          <w:rPr>
            <w:sz w:val="24"/>
          </w:rPr>
          <w:tab/>
          <w:delText xml:space="preserve">attività formativa caratterizzante. </w:delText>
        </w:r>
        <w:r w:rsidDel="008E7DA2">
          <w:rPr>
            <w:caps/>
            <w:sz w:val="24"/>
          </w:rPr>
          <w:delText>è</w:delText>
        </w:r>
        <w:r w:rsidDel="008E7DA2">
          <w:rPr>
            <w:sz w:val="24"/>
          </w:rPr>
          <w:delText xml:space="preserve"> l’attività volta al perfezionamento scientifico e tecnico relativo alla qualificazione della prestazione professionale nonché all’elaborazione metodologica posta alla base delle attività professionali nei campi di competenza della professione.</w:delText>
        </w:r>
      </w:del>
    </w:p>
    <w:p w:rsidR="00A1576E" w:rsidDel="008E7DA2" w:rsidRDefault="00D6454F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35" w:author="utente" w:date="2014-04-06T09:30:00Z"/>
          <w:sz w:val="24"/>
        </w:rPr>
        <w:pPrChange w:id="836" w:author="utente" w:date="2014-04-06T11:01:00Z">
          <w:pPr>
            <w:tabs>
              <w:tab w:val="left" w:pos="413"/>
            </w:tabs>
            <w:ind w:left="357"/>
            <w:jc w:val="both"/>
          </w:pPr>
        </w:pPrChange>
      </w:pPr>
      <w:del w:id="837" w:author="utente" w:date="2014-04-06T09:30:00Z">
        <w:r w:rsidDel="008E7DA2">
          <w:rPr>
            <w:sz w:val="24"/>
          </w:rPr>
          <w:br w:type="page"/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38" w:author="utente" w:date="2014-04-06T09:30:00Z"/>
          <w:sz w:val="24"/>
        </w:rPr>
        <w:pPrChange w:id="839" w:author="utente" w:date="2014-04-06T11:01:00Z">
          <w:pPr>
            <w:numPr>
              <w:numId w:val="11"/>
            </w:numPr>
            <w:tabs>
              <w:tab w:val="num" w:pos="360"/>
              <w:tab w:val="left" w:pos="413"/>
            </w:tabs>
            <w:ind w:left="357" w:hanging="357"/>
            <w:jc w:val="both"/>
          </w:pPr>
        </w:pPrChange>
      </w:pPr>
      <w:del w:id="840" w:author="utente" w:date="2014-04-06T09:30:00Z">
        <w:r w:rsidDel="008E7DA2">
          <w:rPr>
            <w:sz w:val="24"/>
          </w:rPr>
          <w:delText>Sono riconosciute le seguenti tipologie di attività formativa:</w:delText>
        </w:r>
      </w:del>
    </w:p>
    <w:p w:rsidR="00E87709" w:rsidRPr="00246D76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41" w:author="utente" w:date="2014-04-06T09:30:00Z"/>
          <w:bCs/>
          <w:sz w:val="24"/>
        </w:rPr>
        <w:pPrChange w:id="842" w:author="utente" w:date="2014-04-06T11:01:00Z">
          <w:pPr>
            <w:numPr>
              <w:numId w:val="30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del w:id="843" w:author="utente" w:date="2014-04-06T09:30:00Z">
        <w:r w:rsidDel="008E7DA2">
          <w:rPr>
            <w:sz w:val="24"/>
          </w:rPr>
          <w:delText>corsi di formazione e aggiornamento;</w:delText>
        </w:r>
      </w:del>
    </w:p>
    <w:p w:rsidR="00E87709" w:rsidRPr="00246D76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44" w:author="utente" w:date="2014-04-06T09:30:00Z"/>
          <w:sz w:val="24"/>
        </w:rPr>
        <w:pPrChange w:id="845" w:author="utente" w:date="2014-04-06T11:01:00Z">
          <w:pPr>
            <w:numPr>
              <w:numId w:val="30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del w:id="846" w:author="utente" w:date="2014-04-06T09:30:00Z">
        <w:r w:rsidRPr="00246D76" w:rsidDel="008E7DA2">
          <w:rPr>
            <w:sz w:val="24"/>
          </w:rPr>
          <w:delText>dottorati di ricerca;</w:delText>
        </w:r>
      </w:del>
    </w:p>
    <w:p w:rsidR="00A1576E" w:rsidRPr="00246D76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47" w:author="utente" w:date="2014-04-06T09:30:00Z"/>
          <w:sz w:val="24"/>
        </w:rPr>
        <w:pPrChange w:id="848" w:author="utente" w:date="2014-04-06T11:01:00Z">
          <w:pPr>
            <w:numPr>
              <w:numId w:val="30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del w:id="849" w:author="utente" w:date="2014-04-06T09:30:00Z">
        <w:r w:rsidRPr="00246D76" w:rsidDel="008E7DA2">
          <w:rPr>
            <w:bCs/>
            <w:sz w:val="24"/>
          </w:rPr>
          <w:delText xml:space="preserve">corsi universitari, </w:delText>
        </w:r>
        <w:r w:rsidRPr="00246D76" w:rsidDel="008E7DA2">
          <w:rPr>
            <w:sz w:val="24"/>
          </w:rPr>
          <w:delText>di specializzazione, di perfezionamento e master universitari;</w:delText>
        </w:r>
      </w:del>
    </w:p>
    <w:p w:rsidR="000C3709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50" w:author="utente" w:date="2014-04-06T09:30:00Z"/>
          <w:sz w:val="24"/>
        </w:rPr>
        <w:pPrChange w:id="851" w:author="utente" w:date="2014-04-06T11:01:00Z">
          <w:pPr>
            <w:numPr>
              <w:numId w:val="30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del w:id="852" w:author="utente" w:date="2014-04-06T09:30:00Z">
        <w:r w:rsidDel="008E7DA2">
          <w:rPr>
            <w:sz w:val="24"/>
          </w:rPr>
          <w:delText>congressi, seminari, convegni, laboratori professionali, giornate di studio;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53" w:author="utente" w:date="2014-04-06T09:30:00Z"/>
          <w:sz w:val="24"/>
        </w:rPr>
        <w:pPrChange w:id="854" w:author="utente" w:date="2014-04-06T11:01:00Z">
          <w:pPr>
            <w:numPr>
              <w:numId w:val="30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del w:id="855" w:author="utente" w:date="2014-04-06T09:30:00Z">
        <w:r w:rsidDel="008E7DA2">
          <w:rPr>
            <w:sz w:val="24"/>
          </w:rPr>
          <w:delText>visite tecniche viaggi di studio;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56" w:author="utente" w:date="2014-04-06T09:30:00Z"/>
          <w:sz w:val="24"/>
        </w:rPr>
        <w:pPrChange w:id="857" w:author="utente" w:date="2014-04-06T11:01:00Z">
          <w:pPr>
            <w:numPr>
              <w:numId w:val="30"/>
            </w:numPr>
            <w:tabs>
              <w:tab w:val="num" w:pos="0"/>
              <w:tab w:val="left" w:pos="413"/>
            </w:tabs>
            <w:ind w:left="714" w:hanging="357"/>
            <w:jc w:val="both"/>
          </w:pPr>
        </w:pPrChange>
      </w:pPr>
      <w:del w:id="858" w:author="utente" w:date="2014-04-06T09:30:00Z">
        <w:r w:rsidDel="008E7DA2">
          <w:rPr>
            <w:sz w:val="24"/>
          </w:rPr>
          <w:delText>partecipazione a commissioni di studio, gruppi di lavoro istituiti da organismi nazionali e internazionali della categoria professionale;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59" w:author="utente" w:date="2014-04-06T09:30:00Z"/>
          <w:sz w:val="24"/>
        </w:rPr>
        <w:pPrChange w:id="860" w:author="utente" w:date="2014-04-06T11:01:00Z">
          <w:pPr>
            <w:numPr>
              <w:numId w:val="30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del w:id="861" w:author="utente" w:date="2014-04-06T09:30:00Z">
        <w:r w:rsidDel="008E7DA2">
          <w:rPr>
            <w:sz w:val="24"/>
          </w:rPr>
          <w:delText>partecipazione alle commissioni per gli esami di Stato per l’esercizio della professione di dottore agronomo e di dottore forestale;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62" w:author="utente" w:date="2014-04-06T09:30:00Z"/>
          <w:sz w:val="24"/>
        </w:rPr>
        <w:pPrChange w:id="863" w:author="utente" w:date="2014-04-06T11:01:00Z">
          <w:pPr>
            <w:numPr>
              <w:numId w:val="30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del w:id="864" w:author="utente" w:date="2014-04-06T09:30:00Z">
        <w:r w:rsidDel="008E7DA2">
          <w:rPr>
            <w:bCs/>
            <w:sz w:val="24"/>
          </w:rPr>
          <w:delText>partecipazione a commissioni presso enti pubblici territoriali aventi finalità di valutazione di piani e/o progetti;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65" w:author="utente" w:date="2014-04-06T09:30:00Z"/>
          <w:sz w:val="24"/>
        </w:rPr>
        <w:pPrChange w:id="866" w:author="utente" w:date="2014-04-06T11:01:00Z">
          <w:pPr>
            <w:numPr>
              <w:numId w:val="30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del w:id="867" w:author="utente" w:date="2014-04-06T09:30:00Z">
        <w:r w:rsidDel="008E7DA2">
          <w:rPr>
            <w:sz w:val="24"/>
          </w:rPr>
          <w:delText>relazioni o lezioni nelle attività formative di cui alle lettere a), d), e) del presente comma;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68" w:author="utente" w:date="2014-04-06T09:30:00Z"/>
          <w:sz w:val="24"/>
        </w:rPr>
        <w:pPrChange w:id="869" w:author="utente" w:date="2014-04-06T11:01:00Z">
          <w:pPr>
            <w:numPr>
              <w:numId w:val="30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del w:id="870" w:author="utente" w:date="2014-04-06T09:30:00Z">
        <w:r w:rsidDel="008E7DA2">
          <w:rPr>
            <w:sz w:val="24"/>
          </w:rPr>
          <w:delText>docenze in Università o centri di ricerca regionali, nazionali, comunitari o internazionali.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71" w:author="utente" w:date="2014-04-06T09:30:00Z"/>
          <w:bCs/>
          <w:sz w:val="24"/>
        </w:rPr>
        <w:pPrChange w:id="872" w:author="utente" w:date="2014-04-06T11:01:00Z">
          <w:pPr>
            <w:numPr>
              <w:numId w:val="30"/>
            </w:numPr>
            <w:tabs>
              <w:tab w:val="num" w:pos="0"/>
              <w:tab w:val="left" w:pos="413"/>
            </w:tabs>
            <w:ind w:left="720" w:hanging="360"/>
            <w:jc w:val="both"/>
          </w:pPr>
        </w:pPrChange>
      </w:pPr>
      <w:del w:id="873" w:author="utente" w:date="2014-04-06T09:30:00Z">
        <w:r w:rsidDel="008E7DA2">
          <w:rPr>
            <w:sz w:val="24"/>
          </w:rPr>
          <w:delText xml:space="preserve">articoli scientifici o tecnico-professionali pubblicati su </w:delText>
        </w:r>
        <w:r w:rsidR="000C3709" w:rsidDel="008E7DA2">
          <w:rPr>
            <w:sz w:val="24"/>
          </w:rPr>
          <w:delText>ufficiale house-organ</w:delText>
        </w:r>
        <w:r w:rsidR="00DB575B" w:rsidDel="008E7DA2">
          <w:rPr>
            <w:sz w:val="24"/>
          </w:rPr>
          <w:delText xml:space="preserve"> </w:delText>
        </w:r>
        <w:r w:rsidDel="008E7DA2">
          <w:rPr>
            <w:sz w:val="24"/>
          </w:rPr>
          <w:delText>o su riviste a diffusione nazionale o internazionale, previa revisione di un comitato scientifico-tecnico ovvero, monografie su argomenti collegati all’attività del dottore agronomo e del dottore forestale che riportino esplicitamente la revisione di un comitato scientifico-tecnico;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74" w:author="utente" w:date="2014-04-06T09:30:00Z"/>
          <w:bCs/>
          <w:sz w:val="24"/>
        </w:rPr>
        <w:pPrChange w:id="875" w:author="utente" w:date="2014-04-06T11:01:00Z">
          <w:pPr>
            <w:numPr>
              <w:numId w:val="11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876" w:author="utente" w:date="2014-04-06T09:30:00Z">
        <w:r w:rsidDel="008E7DA2">
          <w:rPr>
            <w:bCs/>
            <w:sz w:val="24"/>
          </w:rPr>
          <w:delText>Le attività formative di cui al comma 3 devono avere a oggetto le materie o tematiche  comprese nell’elenco dei settori disciplinari professionali di cui al successivo comma 6.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77" w:author="utente" w:date="2014-04-06T09:30:00Z"/>
          <w:rFonts w:cs="Calibri"/>
          <w:bCs/>
        </w:rPr>
        <w:pPrChange w:id="878" w:author="utente" w:date="2014-04-06T11:01:00Z">
          <w:pPr>
            <w:numPr>
              <w:numId w:val="11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879" w:author="utente" w:date="2014-04-06T09:30:00Z">
        <w:r w:rsidDel="008E7DA2">
          <w:rPr>
            <w:bCs/>
            <w:sz w:val="24"/>
          </w:rPr>
          <w:delText>Ulteriori attività formative possono essere riconosciute con delibera del Consiglio Nazionale purché coerenti con i principi e criteri previsti dal presente regolamento.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80" w:author="utente" w:date="2014-04-06T09:30:00Z"/>
          <w:rStyle w:val="normarticoli1"/>
          <w:sz w:val="20"/>
        </w:rPr>
        <w:pPrChange w:id="881" w:author="utente" w:date="2014-04-06T11:01:00Z">
          <w:pPr>
            <w:pStyle w:val="NormaleWeb"/>
            <w:numPr>
              <w:numId w:val="11"/>
            </w:numPr>
            <w:shd w:val="clear" w:color="auto" w:fill="FFFFFF"/>
            <w:tabs>
              <w:tab w:val="num" w:pos="360"/>
            </w:tabs>
            <w:spacing w:before="0" w:after="0" w:line="276" w:lineRule="auto"/>
            <w:ind w:left="357" w:hanging="357"/>
            <w:jc w:val="both"/>
          </w:pPr>
        </w:pPrChange>
      </w:pPr>
      <w:del w:id="882" w:author="utente" w:date="2014-04-06T09:30:00Z">
        <w:r w:rsidDel="008E7DA2">
          <w:rPr>
            <w:rFonts w:cs="Calibri"/>
            <w:bCs/>
          </w:rPr>
          <w:delText xml:space="preserve">I settori disciplinari professionali </w:delText>
        </w:r>
        <w:r w:rsidDel="008E7DA2">
          <w:rPr>
            <w:rFonts w:cs="Calibri"/>
          </w:rPr>
          <w:delText>(</w:delText>
        </w:r>
        <w:r w:rsidDel="008E7DA2">
          <w:rPr>
            <w:rFonts w:cs="Calibri"/>
            <w:b/>
            <w:bCs/>
          </w:rPr>
          <w:delText>S.D.P</w:delText>
        </w:r>
        <w:r w:rsidDel="008E7DA2">
          <w:rPr>
            <w:rFonts w:cs="Calibri"/>
          </w:rPr>
          <w:delText>) sono raggruppamenti di discipline tecnico- -scientifiche afferenti alle competenze</w:delText>
        </w:r>
        <w:r w:rsidDel="008E7DA2">
          <w:rPr>
            <w:rStyle w:val="apple-converted-space"/>
            <w:rFonts w:cs="Calibri"/>
          </w:rPr>
          <w:delText> </w:delText>
        </w:r>
        <w:r w:rsidDel="008E7DA2">
          <w:rPr>
            <w:rFonts w:cs="Calibri"/>
          </w:rPr>
          <w:delText>previste dall’ordinamento professionale. I settori sono stabiliti dal</w:delText>
        </w:r>
        <w:r w:rsidDel="008E7DA2">
          <w:rPr>
            <w:rStyle w:val="apple-converted-space"/>
            <w:rFonts w:cs="Calibri"/>
          </w:rPr>
          <w:delText xml:space="preserve"> Consiglio</w:delText>
        </w:r>
        <w:r w:rsidDel="008E7DA2">
          <w:rPr>
            <w:rFonts w:cs="Calibri"/>
          </w:rPr>
          <w:delText xml:space="preserve"> Nazionale con apposita deliberazione.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83" w:author="utente" w:date="2014-04-06T09:30:00Z"/>
          <w:rStyle w:val="normarticoli1"/>
          <w:sz w:val="20"/>
        </w:rPr>
        <w:pPrChange w:id="884" w:author="utente" w:date="2014-04-06T11:01:00Z">
          <w:pPr>
            <w:spacing w:before="480" w:after="0"/>
            <w:jc w:val="center"/>
          </w:pPr>
        </w:pPrChange>
      </w:pPr>
      <w:del w:id="885" w:author="utente" w:date="2014-04-06T09:30:00Z">
        <w:r w:rsidDel="008E7DA2">
          <w:rPr>
            <w:rStyle w:val="normarticoli1"/>
            <w:sz w:val="20"/>
          </w:rPr>
          <w:delText>Art. 4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86" w:author="utente" w:date="2014-04-06T09:30:00Z"/>
          <w:bCs/>
          <w:sz w:val="24"/>
        </w:rPr>
        <w:pPrChange w:id="887" w:author="utente" w:date="2014-04-06T11:01:00Z">
          <w:pPr>
            <w:spacing w:after="360"/>
            <w:jc w:val="center"/>
          </w:pPr>
        </w:pPrChange>
      </w:pPr>
      <w:del w:id="888" w:author="utente" w:date="2014-04-06T09:30:00Z">
        <w:r w:rsidDel="008E7DA2">
          <w:rPr>
            <w:rStyle w:val="normarticoli1"/>
            <w:sz w:val="20"/>
          </w:rPr>
          <w:delText>Valore del credito formativo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89" w:author="utente" w:date="2014-04-06T09:30:00Z"/>
          <w:rStyle w:val="normarticoli1"/>
          <w:sz w:val="20"/>
        </w:rPr>
        <w:pPrChange w:id="890" w:author="utente" w:date="2014-04-06T11:01:00Z">
          <w:pPr>
            <w:numPr>
              <w:numId w:val="6"/>
            </w:numPr>
            <w:autoSpaceDE w:val="0"/>
            <w:ind w:left="1004" w:hanging="360"/>
            <w:jc w:val="both"/>
          </w:pPr>
        </w:pPrChange>
      </w:pPr>
      <w:del w:id="891" w:author="utente" w:date="2014-04-06T09:30:00Z">
        <w:r w:rsidDel="008E7DA2">
          <w:rPr>
            <w:bCs/>
            <w:sz w:val="24"/>
          </w:rPr>
          <w:delText>L'unità di misura della formazione continua è il Credito Formativo Professionale (CFP) che equivale a 8 ore di attività formativa.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92" w:author="utente" w:date="2014-04-06T09:30:00Z"/>
          <w:rStyle w:val="normarticoli1"/>
          <w:sz w:val="20"/>
        </w:rPr>
        <w:pPrChange w:id="893" w:author="utente" w:date="2014-04-06T11:01:00Z">
          <w:pPr>
            <w:spacing w:before="480" w:after="0"/>
            <w:jc w:val="center"/>
          </w:pPr>
        </w:pPrChange>
      </w:pPr>
      <w:del w:id="894" w:author="utente" w:date="2014-04-06T09:30:00Z">
        <w:r w:rsidDel="008E7DA2">
          <w:rPr>
            <w:rStyle w:val="normarticoli1"/>
            <w:sz w:val="20"/>
          </w:rPr>
          <w:delText>Art. 5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95" w:author="utente" w:date="2014-04-06T09:30:00Z"/>
          <w:bCs/>
          <w:sz w:val="24"/>
        </w:rPr>
        <w:pPrChange w:id="896" w:author="utente" w:date="2014-04-06T11:01:00Z">
          <w:pPr>
            <w:spacing w:after="360"/>
            <w:jc w:val="center"/>
          </w:pPr>
        </w:pPrChange>
      </w:pPr>
      <w:del w:id="897" w:author="utente" w:date="2014-04-06T09:30:00Z">
        <w:r w:rsidDel="008E7DA2">
          <w:rPr>
            <w:rStyle w:val="normarticoli1"/>
            <w:sz w:val="20"/>
          </w:rPr>
          <w:delText>Modalità e condizioni per l'assolvimento dell'obbligo formativo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898" w:author="utente" w:date="2014-04-06T09:30:00Z"/>
          <w:bCs/>
          <w:sz w:val="24"/>
        </w:rPr>
        <w:pPrChange w:id="899" w:author="utente" w:date="2014-04-06T11:01:00Z">
          <w:pPr>
            <w:numPr>
              <w:ilvl w:val="1"/>
              <w:numId w:val="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900" w:author="utente" w:date="2014-04-06T09:30:00Z">
        <w:r w:rsidDel="008E7DA2">
          <w:rPr>
            <w:bCs/>
            <w:sz w:val="24"/>
          </w:rPr>
          <w:delText>L'obbligo di formazione continua decorre dal 1 gennaio dell’anno successivo a quello di prima iscrizione all’Albo.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01" w:author="utente" w:date="2014-04-06T09:30:00Z"/>
          <w:bCs/>
          <w:sz w:val="24"/>
        </w:rPr>
        <w:pPrChange w:id="902" w:author="utente" w:date="2014-04-06T11:01:00Z">
          <w:pPr>
            <w:numPr>
              <w:ilvl w:val="1"/>
              <w:numId w:val="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903" w:author="utente" w:date="2014-04-06T09:30:00Z">
        <w:r w:rsidDel="008E7DA2">
          <w:rPr>
            <w:bCs/>
            <w:sz w:val="24"/>
          </w:rPr>
          <w:delText>L'anno formativo coincide con quello solare.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04" w:author="utente" w:date="2014-04-06T09:30:00Z"/>
          <w:bCs/>
          <w:sz w:val="24"/>
        </w:rPr>
        <w:pPrChange w:id="905" w:author="utente" w:date="2014-04-06T11:01:00Z">
          <w:pPr>
            <w:numPr>
              <w:ilvl w:val="1"/>
              <w:numId w:val="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906" w:author="utente" w:date="2014-04-06T09:30:00Z">
        <w:r w:rsidDel="008E7DA2">
          <w:rPr>
            <w:bCs/>
            <w:sz w:val="24"/>
          </w:rPr>
          <w:delText>Il periodo di valutazione della formazione continua ha durata triennale.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07" w:author="utente" w:date="2014-04-06T09:30:00Z"/>
          <w:bCs/>
          <w:sz w:val="24"/>
        </w:rPr>
        <w:pPrChange w:id="908" w:author="utente" w:date="2014-04-06T11:01:00Z">
          <w:pPr>
            <w:numPr>
              <w:ilvl w:val="1"/>
              <w:numId w:val="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909" w:author="utente" w:date="2014-04-06T09:30:00Z">
        <w:r w:rsidDel="008E7DA2">
          <w:rPr>
            <w:bCs/>
            <w:sz w:val="24"/>
          </w:rPr>
          <w:delText>Ogni iscritto sceglie liberamente le attività formative da svolgere, in relazione alle preferenze personali nell'ambito dei settori disciplinari professionali di cui all'art. 3, comma 6 del presente regolamento.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10" w:author="utente" w:date="2014-04-06T09:30:00Z"/>
          <w:bCs/>
          <w:sz w:val="24"/>
        </w:rPr>
        <w:pPrChange w:id="911" w:author="utente" w:date="2014-04-06T11:01:00Z">
          <w:pPr>
            <w:numPr>
              <w:ilvl w:val="1"/>
              <w:numId w:val="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912" w:author="utente" w:date="2014-04-06T09:30:00Z">
        <w:r w:rsidDel="008E7DA2">
          <w:rPr>
            <w:bCs/>
            <w:sz w:val="24"/>
          </w:rPr>
          <w:delText>Ai fini dell'assolvimento dell’obbligo, ogni iscritto deve conseguire nel triennio almeno 9 CFP, di cui almeno 2 CFP devono essere conseguiti in ogni singolo anno formativo.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13" w:author="utente" w:date="2014-04-06T09:30:00Z"/>
          <w:bCs/>
          <w:sz w:val="24"/>
        </w:rPr>
        <w:pPrChange w:id="914" w:author="utente" w:date="2014-04-06T11:01:00Z">
          <w:pPr>
            <w:numPr>
              <w:ilvl w:val="1"/>
              <w:numId w:val="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915" w:author="utente" w:date="2014-04-06T09:30:00Z">
        <w:r w:rsidDel="008E7DA2">
          <w:rPr>
            <w:bCs/>
            <w:sz w:val="24"/>
          </w:rPr>
          <w:delText>Almeno 1 CFP ogni triennio deve derivare da attività formative aventi a oggetto argomenti metaprofessionali di cui all´art. 3, comma 2, lettera a) del presente regolamento.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16" w:author="utente" w:date="2014-04-06T09:30:00Z"/>
          <w:bCs/>
          <w:sz w:val="24"/>
        </w:rPr>
        <w:pPrChange w:id="917" w:author="utente" w:date="2014-04-06T11:01:00Z">
          <w:pPr>
            <w:numPr>
              <w:ilvl w:val="1"/>
              <w:numId w:val="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918" w:author="utente" w:date="2014-04-06T09:30:00Z">
        <w:r w:rsidDel="008E7DA2">
          <w:rPr>
            <w:bCs/>
            <w:sz w:val="24"/>
          </w:rPr>
          <w:delText>Entro l’anno successivo a quello di prima iscrizione, gli iscritti devono acquisire almeno 1 CFP derivante da attività formative aventi a oggetto argomenti metaprofessionali di cui all´art. 3, comma 2, lettera a) del presente regolamento.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19" w:author="utente" w:date="2014-04-06T09:30:00Z"/>
          <w:bCs/>
          <w:sz w:val="24"/>
        </w:rPr>
        <w:pPrChange w:id="920" w:author="utente" w:date="2014-04-06T11:01:00Z">
          <w:pPr>
            <w:numPr>
              <w:ilvl w:val="1"/>
              <w:numId w:val="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921" w:author="utente" w:date="2014-04-06T09:30:00Z">
        <w:r w:rsidDel="008E7DA2">
          <w:rPr>
            <w:bCs/>
            <w:sz w:val="24"/>
          </w:rPr>
          <w:delText>Qualora un iscritto acquisisca in un anno più di 3 CFP, quelli eccedenti sono riportati nel computo di quelli necessari per assolvere l’obbligo formativo triennale in deroga al comma 5, ultima parte, del presente articolo.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22" w:author="utente" w:date="2014-04-06T09:30:00Z"/>
          <w:rStyle w:val="normarticoli1"/>
          <w:sz w:val="20"/>
        </w:rPr>
        <w:pPrChange w:id="923" w:author="utente" w:date="2014-04-06T11:01:00Z">
          <w:pPr>
            <w:numPr>
              <w:ilvl w:val="1"/>
              <w:numId w:val="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924" w:author="utente" w:date="2014-04-06T09:30:00Z">
        <w:r w:rsidDel="008E7DA2">
          <w:rPr>
            <w:bCs/>
            <w:sz w:val="24"/>
          </w:rPr>
          <w:delText>Il comma 1 del presente articolo non si applica nel caso di cancellazione e successiva reiscrizione ovvero di trasferimento successivo al primo anno di iscrizione.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25" w:author="utente" w:date="2014-04-06T09:30:00Z"/>
          <w:b/>
          <w:sz w:val="24"/>
          <w:szCs w:val="19"/>
        </w:rPr>
        <w:pPrChange w:id="926" w:author="utente" w:date="2014-04-06T11:01:00Z">
          <w:pPr>
            <w:autoSpaceDE w:val="0"/>
            <w:spacing w:before="480" w:after="0"/>
            <w:jc w:val="center"/>
          </w:pPr>
        </w:pPrChange>
      </w:pPr>
      <w:del w:id="927" w:author="utente" w:date="2014-04-06T09:30:00Z">
        <w:r w:rsidDel="008E7DA2">
          <w:rPr>
            <w:rStyle w:val="normarticoli1"/>
            <w:sz w:val="20"/>
          </w:rPr>
          <w:delText>Art. 6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28" w:author="utente" w:date="2014-04-06T09:30:00Z"/>
          <w:rStyle w:val="normarticoli1"/>
          <w:b w:val="0"/>
          <w:sz w:val="20"/>
        </w:rPr>
        <w:pPrChange w:id="929" w:author="utente" w:date="2014-04-06T11:01:00Z">
          <w:pPr>
            <w:autoSpaceDE w:val="0"/>
            <w:jc w:val="center"/>
          </w:pPr>
        </w:pPrChange>
      </w:pPr>
      <w:del w:id="930" w:author="utente" w:date="2014-04-06T09:30:00Z">
        <w:r w:rsidDel="008E7DA2">
          <w:rPr>
            <w:b/>
            <w:sz w:val="24"/>
            <w:szCs w:val="19"/>
          </w:rPr>
          <w:delText>Accreditamento delle associazione degli iscritti agli albi e di altri soggetti</w:delText>
        </w:r>
      </w:del>
    </w:p>
    <w:p w:rsidR="00A1576E" w:rsidRPr="00246D76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31" w:author="utente" w:date="2014-04-06T09:30:00Z"/>
          <w:rFonts w:ascii="Verdana" w:hAnsi="Verdana" w:cs="Verdana"/>
          <w:bCs/>
          <w:sz w:val="20"/>
          <w:szCs w:val="24"/>
        </w:rPr>
        <w:pPrChange w:id="932" w:author="utente" w:date="2014-04-06T11:01:00Z">
          <w:pPr>
            <w:numPr>
              <w:numId w:val="25"/>
            </w:numPr>
            <w:tabs>
              <w:tab w:val="num" w:pos="0"/>
            </w:tabs>
            <w:autoSpaceDE w:val="0"/>
            <w:ind w:left="720" w:hanging="360"/>
            <w:jc w:val="both"/>
          </w:pPr>
        </w:pPrChange>
      </w:pPr>
      <w:del w:id="933" w:author="utente" w:date="2014-04-06T09:30:00Z">
        <w:r w:rsidDel="008E7DA2">
          <w:rPr>
            <w:rStyle w:val="normarticoli1"/>
            <w:b w:val="0"/>
            <w:sz w:val="20"/>
          </w:rPr>
          <w:delText xml:space="preserve">Ai sensi dell'art. 7, comma 2 </w:delText>
        </w:r>
        <w:r w:rsidDel="008E7DA2">
          <w:rPr>
            <w:bCs/>
            <w:sz w:val="24"/>
            <w:szCs w:val="19"/>
          </w:rPr>
          <w:delText>del DPR 137/12, o</w:delText>
        </w:r>
        <w:r w:rsidDel="008E7DA2">
          <w:rPr>
            <w:rStyle w:val="normarticoli1"/>
            <w:b w:val="0"/>
            <w:sz w:val="20"/>
          </w:rPr>
          <w:delText>ltre gli Ordini territoriali e le Federazioni regionali, possono svolgere attività formativa anche le associazioni</w:delText>
        </w:r>
        <w:r w:rsidDel="008E7DA2">
          <w:rPr>
            <w:b/>
            <w:sz w:val="24"/>
            <w:szCs w:val="19"/>
          </w:rPr>
          <w:delText xml:space="preserve"> </w:delText>
        </w:r>
        <w:r w:rsidDel="008E7DA2">
          <w:rPr>
            <w:bCs/>
            <w:sz w:val="24"/>
            <w:szCs w:val="19"/>
          </w:rPr>
          <w:delText xml:space="preserve">degli iscritti agli albi e altri soggetti autorizzati dal Consiglio </w:delText>
        </w:r>
        <w:r w:rsidR="003C3B45" w:rsidDel="008E7DA2">
          <w:rPr>
            <w:bCs/>
            <w:sz w:val="24"/>
            <w:szCs w:val="19"/>
          </w:rPr>
          <w:delText>N</w:delText>
        </w:r>
        <w:r w:rsidDel="008E7DA2">
          <w:rPr>
            <w:bCs/>
            <w:sz w:val="24"/>
            <w:szCs w:val="19"/>
          </w:rPr>
          <w:delText>azionale.</w:delText>
        </w:r>
      </w:del>
    </w:p>
    <w:p w:rsidR="00C132C6" w:rsidRPr="00D850A7" w:rsidDel="008E7DA2" w:rsidRDefault="00C132C6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34" w:author="utente" w:date="2014-04-06T09:30:00Z"/>
          <w:bCs/>
          <w:sz w:val="24"/>
        </w:rPr>
        <w:pPrChange w:id="935" w:author="utente" w:date="2014-04-06T11:01:00Z">
          <w:pPr>
            <w:numPr>
              <w:numId w:val="25"/>
            </w:numPr>
            <w:tabs>
              <w:tab w:val="num" w:pos="0"/>
            </w:tabs>
            <w:suppressAutoHyphens w:val="0"/>
            <w:autoSpaceDE w:val="0"/>
            <w:autoSpaceDN w:val="0"/>
            <w:adjustRightInd w:val="0"/>
            <w:ind w:left="720" w:hanging="360"/>
            <w:jc w:val="both"/>
          </w:pPr>
        </w:pPrChange>
      </w:pPr>
      <w:del w:id="936" w:author="utente" w:date="2014-04-06T09:30:00Z">
        <w:r w:rsidDel="008E7DA2">
          <w:rPr>
            <w:rStyle w:val="normarticoli1"/>
            <w:b w:val="0"/>
            <w:sz w:val="20"/>
          </w:rPr>
          <w:delText>Ai fini del presente regolamento, le associazioni</w:delText>
        </w:r>
        <w:r w:rsidDel="008E7DA2">
          <w:rPr>
            <w:b/>
            <w:sz w:val="24"/>
            <w:szCs w:val="19"/>
          </w:rPr>
          <w:delText xml:space="preserve"> </w:delText>
        </w:r>
        <w:r w:rsidDel="008E7DA2">
          <w:rPr>
            <w:bCs/>
            <w:sz w:val="24"/>
            <w:szCs w:val="19"/>
          </w:rPr>
          <w:delText>degli iscritti agli albi e altri soggetti autorizzati dal Consiglio Nazionale</w:delText>
        </w:r>
        <w:r w:rsidRPr="00D850A7" w:rsidDel="008E7DA2">
          <w:rPr>
            <w:bCs/>
            <w:sz w:val="24"/>
          </w:rPr>
          <w:delText xml:space="preserve"> </w:delText>
        </w:r>
        <w:r w:rsidDel="008E7DA2">
          <w:rPr>
            <w:bCs/>
            <w:sz w:val="24"/>
          </w:rPr>
          <w:delText>s</w:delText>
        </w:r>
        <w:r w:rsidRPr="00D850A7" w:rsidDel="008E7DA2">
          <w:rPr>
            <w:bCs/>
            <w:sz w:val="24"/>
          </w:rPr>
          <w:delText>i definiscono Agenzie Formative per l’Ordine dei Dottori Agronomi e dei Dottori</w:delText>
        </w:r>
        <w:r w:rsidR="00D2730A" w:rsidDel="008E7DA2">
          <w:rPr>
            <w:bCs/>
            <w:sz w:val="24"/>
          </w:rPr>
          <w:delText xml:space="preserve"> Forestali</w:delText>
        </w:r>
        <w:r w:rsidRPr="00D850A7" w:rsidDel="008E7DA2">
          <w:rPr>
            <w:bCs/>
            <w:sz w:val="24"/>
          </w:rPr>
          <w:delText>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37" w:author="utente" w:date="2014-04-06T09:30:00Z"/>
          <w:rStyle w:val="normarticoli1"/>
          <w:b w:val="0"/>
          <w:sz w:val="20"/>
        </w:rPr>
        <w:pPrChange w:id="938" w:author="utente" w:date="2014-04-06T11:01:00Z">
          <w:pPr>
            <w:numPr>
              <w:numId w:val="25"/>
            </w:numPr>
            <w:tabs>
              <w:tab w:val="num" w:pos="0"/>
            </w:tabs>
            <w:autoSpaceDE w:val="0"/>
            <w:ind w:left="714" w:hanging="357"/>
            <w:jc w:val="both"/>
          </w:pPr>
        </w:pPrChange>
      </w:pPr>
      <w:del w:id="939" w:author="utente" w:date="2014-04-06T09:30:00Z">
        <w:r w:rsidDel="008E7DA2">
          <w:rPr>
            <w:rStyle w:val="normarticoli1"/>
            <w:b w:val="0"/>
            <w:sz w:val="20"/>
          </w:rPr>
          <w:delText xml:space="preserve">I criteri per l’accreditamento delle </w:delText>
        </w:r>
        <w:r w:rsidDel="008E7DA2">
          <w:rPr>
            <w:bCs/>
            <w:sz w:val="24"/>
            <w:szCs w:val="19"/>
          </w:rPr>
          <w:delText>associazione degli iscritti agli albi e degli altri soggetti di cui all'art. 7, comma 2 del DPR 137/12</w:delText>
        </w:r>
        <w:r w:rsidDel="008E7DA2">
          <w:rPr>
            <w:rStyle w:val="normarticoli1"/>
            <w:b w:val="0"/>
            <w:sz w:val="20"/>
          </w:rPr>
          <w:delText xml:space="preserve"> sono stabiliti con deliberazione del Consiglio Nazionale entro il 31 </w:delText>
        </w:r>
        <w:r w:rsidR="009C0491" w:rsidDel="008E7DA2">
          <w:rPr>
            <w:rStyle w:val="normarticoli1"/>
            <w:b w:val="0"/>
            <w:sz w:val="20"/>
          </w:rPr>
          <w:delText xml:space="preserve">dicembre </w:delText>
        </w:r>
        <w:r w:rsidDel="008E7DA2">
          <w:rPr>
            <w:rStyle w:val="normarticoli1"/>
            <w:b w:val="0"/>
            <w:sz w:val="20"/>
          </w:rPr>
          <w:delText>2013.</w:delText>
        </w:r>
      </w:del>
    </w:p>
    <w:p w:rsidR="00A61534" w:rsidDel="008E7DA2" w:rsidRDefault="009C0491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40" w:author="utente" w:date="2014-04-06T09:30:00Z"/>
          <w:rStyle w:val="normarticoli1"/>
          <w:b w:val="0"/>
          <w:sz w:val="20"/>
        </w:rPr>
        <w:pPrChange w:id="941" w:author="utente" w:date="2014-04-06T11:01:00Z">
          <w:pPr>
            <w:numPr>
              <w:numId w:val="25"/>
            </w:numPr>
            <w:tabs>
              <w:tab w:val="num" w:pos="0"/>
            </w:tabs>
            <w:ind w:left="714" w:hanging="357"/>
            <w:jc w:val="both"/>
          </w:pPr>
        </w:pPrChange>
      </w:pPr>
      <w:del w:id="942" w:author="utente" w:date="2014-04-06T09:30:00Z">
        <w:r w:rsidDel="008E7DA2">
          <w:rPr>
            <w:rStyle w:val="normarticoli1"/>
            <w:b w:val="0"/>
            <w:sz w:val="20"/>
          </w:rPr>
          <w:delText>La</w:delText>
        </w:r>
        <w:r w:rsidR="00A61534" w:rsidDel="008E7DA2">
          <w:rPr>
            <w:rStyle w:val="normarticoli1"/>
            <w:b w:val="0"/>
            <w:sz w:val="20"/>
          </w:rPr>
          <w:delText xml:space="preserve"> domanda di autorizzazione, con la relativa proposta di delibera motivata del CONAF,viene immediatamente trasmessa al Ministero della Giustizia per l’emissione del parere vincolante;agli istanti viene comunicata, a cura del CONAF,l’avvenuta trasmissione.</w:delText>
        </w:r>
        <w:r w:rsidDel="008E7DA2">
          <w:rPr>
            <w:rStyle w:val="normarticoli1"/>
            <w:b w:val="0"/>
            <w:sz w:val="20"/>
          </w:rPr>
          <w:delText xml:space="preserve"> </w:delText>
        </w:r>
        <w:r w:rsidR="00A61534" w:rsidDel="008E7DA2">
          <w:rPr>
            <w:rStyle w:val="normarticoli1"/>
            <w:b w:val="0"/>
            <w:sz w:val="20"/>
          </w:rPr>
          <w:delText xml:space="preserve">Sulla base del parere vincolante rilasciato dal Ministero,il CONAF autorizza o rigetta la richiesta,con delibera </w:delText>
        </w:r>
        <w:r w:rsidDel="008E7DA2">
          <w:rPr>
            <w:rStyle w:val="normarticoli1"/>
            <w:b w:val="0"/>
            <w:sz w:val="20"/>
          </w:rPr>
          <w:delText>motivata.</w:delText>
        </w:r>
        <w:r w:rsidR="00A61534" w:rsidDel="008E7DA2">
          <w:rPr>
            <w:rStyle w:val="normarticoli1"/>
            <w:b w:val="0"/>
            <w:sz w:val="20"/>
          </w:rPr>
          <w:delText xml:space="preserve"> </w:delText>
        </w:r>
      </w:del>
    </w:p>
    <w:p w:rsidR="00A1576E" w:rsidDel="008E7DA2" w:rsidRDefault="009C0491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43" w:author="utente" w:date="2014-04-06T09:30:00Z"/>
        </w:rPr>
        <w:pPrChange w:id="944" w:author="utente" w:date="2014-04-06T11:01:00Z">
          <w:pPr>
            <w:spacing w:after="0"/>
            <w:ind w:left="426" w:firstLine="288"/>
            <w:jc w:val="both"/>
          </w:pPr>
        </w:pPrChange>
      </w:pPr>
      <w:del w:id="945" w:author="utente" w:date="2014-04-06T09:30:00Z">
        <w:r w:rsidDel="008E7DA2">
          <w:rPr>
            <w:rStyle w:val="normarticoli1"/>
            <w:b w:val="0"/>
            <w:sz w:val="20"/>
          </w:rPr>
          <w:delText>In caso di accertate e gravi inadempienze nella gestione e attuazione delle attività formative delle associazioni professionali e dei soggetti accreditati, il Consiglio Nazionale dispone, con apposita deliberazione, la revoca dell’autorizzazione, previo parere del Ministero della Giustizia.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46" w:author="utente" w:date="2014-04-06T09:30:00Z"/>
          <w:b/>
          <w:sz w:val="24"/>
          <w:szCs w:val="19"/>
        </w:rPr>
        <w:pPrChange w:id="947" w:author="utente" w:date="2014-04-06T11:01:00Z">
          <w:pPr>
            <w:autoSpaceDE w:val="0"/>
            <w:spacing w:before="480" w:after="0"/>
            <w:jc w:val="center"/>
          </w:pPr>
        </w:pPrChange>
      </w:pPr>
      <w:del w:id="948" w:author="utente" w:date="2014-04-06T09:30:00Z">
        <w:r w:rsidDel="008E7DA2">
          <w:rPr>
            <w:rStyle w:val="normarticoli1"/>
            <w:sz w:val="20"/>
          </w:rPr>
          <w:delText>Art. 7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49" w:author="utente" w:date="2014-04-06T09:30:00Z"/>
          <w:sz w:val="24"/>
          <w:szCs w:val="19"/>
        </w:rPr>
        <w:pPrChange w:id="950" w:author="utente" w:date="2014-04-06T11:01:00Z">
          <w:pPr>
            <w:autoSpaceDE w:val="0"/>
            <w:jc w:val="center"/>
          </w:pPr>
        </w:pPrChange>
      </w:pPr>
      <w:del w:id="951" w:author="utente" w:date="2014-04-06T09:30:00Z">
        <w:r w:rsidDel="008E7DA2">
          <w:rPr>
            <w:b/>
            <w:sz w:val="24"/>
            <w:szCs w:val="19"/>
          </w:rPr>
          <w:delText>Convenzioni con le Università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52" w:author="utente" w:date="2014-04-06T09:30:00Z"/>
          <w:sz w:val="24"/>
          <w:szCs w:val="19"/>
        </w:rPr>
        <w:pPrChange w:id="953" w:author="utente" w:date="2014-04-06T11:01:00Z">
          <w:pPr>
            <w:numPr>
              <w:numId w:val="14"/>
            </w:numPr>
            <w:tabs>
              <w:tab w:val="num" w:pos="0"/>
            </w:tabs>
            <w:autoSpaceDE w:val="0"/>
            <w:ind w:left="720" w:hanging="360"/>
            <w:jc w:val="both"/>
          </w:pPr>
        </w:pPrChange>
      </w:pPr>
      <w:del w:id="954" w:author="utente" w:date="2014-04-06T09:30:00Z">
        <w:r w:rsidDel="008E7DA2">
          <w:rPr>
            <w:sz w:val="24"/>
            <w:szCs w:val="19"/>
          </w:rPr>
          <w:delText>Con apposite convenzioni stipulate tra il Consiglio nazionale e le Università possono essere stabilite regole comuni di riconoscimento reciproco dei crediti formativi professionali e universitari.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55" w:author="utente" w:date="2014-04-06T09:30:00Z"/>
          <w:rStyle w:val="normarticoli1"/>
          <w:sz w:val="20"/>
        </w:rPr>
        <w:pPrChange w:id="956" w:author="utente" w:date="2014-04-06T11:01:00Z">
          <w:pPr>
            <w:numPr>
              <w:numId w:val="14"/>
            </w:numPr>
            <w:tabs>
              <w:tab w:val="num" w:pos="0"/>
            </w:tabs>
            <w:autoSpaceDE w:val="0"/>
            <w:ind w:left="720" w:hanging="360"/>
            <w:jc w:val="both"/>
          </w:pPr>
        </w:pPrChange>
      </w:pPr>
      <w:del w:id="957" w:author="utente" w:date="2014-04-06T09:30:00Z">
        <w:r w:rsidDel="008E7DA2">
          <w:rPr>
            <w:sz w:val="24"/>
            <w:szCs w:val="19"/>
          </w:rPr>
          <w:delText>Ai fini dell'attuazione del comma 1 sono valide le convenzioni già stipulate dal Consiglio Nazionale alla data di pubblicazione del presente regolamento</w:delText>
        </w:r>
        <w:r w:rsidR="00DB575B" w:rsidDel="008E7DA2">
          <w:rPr>
            <w:sz w:val="24"/>
            <w:szCs w:val="19"/>
          </w:rPr>
          <w:delText>,</w:delText>
        </w:r>
        <w:r w:rsidR="00637322" w:rsidDel="008E7DA2">
          <w:rPr>
            <w:sz w:val="24"/>
            <w:szCs w:val="19"/>
          </w:rPr>
          <w:delText xml:space="preserve"> </w:delText>
        </w:r>
        <w:r w:rsidR="00DB575B" w:rsidDel="008E7DA2">
          <w:rPr>
            <w:sz w:val="24"/>
            <w:szCs w:val="19"/>
          </w:rPr>
          <w:delText>se rispettose di quanto previsto dall’articolo 7,</w:delText>
        </w:r>
        <w:r w:rsidR="00637322" w:rsidDel="008E7DA2">
          <w:rPr>
            <w:sz w:val="24"/>
            <w:szCs w:val="19"/>
          </w:rPr>
          <w:delText xml:space="preserve"> </w:delText>
        </w:r>
        <w:r w:rsidR="00DB575B" w:rsidDel="008E7DA2">
          <w:rPr>
            <w:sz w:val="24"/>
            <w:szCs w:val="19"/>
          </w:rPr>
          <w:delText>comma4,</w:delText>
        </w:r>
        <w:r w:rsidR="00637322" w:rsidDel="008E7DA2">
          <w:rPr>
            <w:sz w:val="24"/>
            <w:szCs w:val="19"/>
          </w:rPr>
          <w:delText xml:space="preserve"> </w:delText>
        </w:r>
        <w:r w:rsidR="00DB575B" w:rsidDel="008E7DA2">
          <w:rPr>
            <w:sz w:val="24"/>
            <w:szCs w:val="19"/>
          </w:rPr>
          <w:delText xml:space="preserve">del </w:delText>
        </w:r>
        <w:r w:rsidR="00637322" w:rsidDel="008E7DA2">
          <w:rPr>
            <w:sz w:val="24"/>
            <w:szCs w:val="19"/>
          </w:rPr>
          <w:delText xml:space="preserve">D.P.R. </w:delText>
        </w:r>
        <w:r w:rsidR="00DB575B" w:rsidDel="008E7DA2">
          <w:rPr>
            <w:sz w:val="24"/>
            <w:szCs w:val="19"/>
          </w:rPr>
          <w:delText>7agosto 2012</w:delText>
        </w:r>
        <w:r w:rsidR="00637322" w:rsidDel="008E7DA2">
          <w:rPr>
            <w:sz w:val="24"/>
            <w:szCs w:val="19"/>
          </w:rPr>
          <w:delText>,</w:delText>
        </w:r>
        <w:r w:rsidR="00637322" w:rsidRPr="00637322" w:rsidDel="008E7DA2">
          <w:rPr>
            <w:sz w:val="24"/>
            <w:szCs w:val="19"/>
          </w:rPr>
          <w:delText xml:space="preserve"> </w:delText>
        </w:r>
        <w:r w:rsidR="00637322" w:rsidDel="008E7DA2">
          <w:rPr>
            <w:sz w:val="24"/>
            <w:szCs w:val="19"/>
          </w:rPr>
          <w:delText>n.137</w:delText>
        </w:r>
      </w:del>
    </w:p>
    <w:p w:rsidR="00A1576E" w:rsidDel="008E7DA2" w:rsidRDefault="00A1576E" w:rsidP="00A56510">
      <w:pPr>
        <w:numPr>
          <w:ilvl w:val="0"/>
          <w:numId w:val="48"/>
        </w:numPr>
        <w:tabs>
          <w:tab w:val="left" w:pos="413"/>
        </w:tabs>
        <w:spacing w:before="120" w:after="120" w:line="240" w:lineRule="auto"/>
        <w:jc w:val="both"/>
        <w:rPr>
          <w:del w:id="958" w:author="utente" w:date="2014-04-06T09:30:00Z"/>
          <w:b/>
          <w:sz w:val="24"/>
          <w:szCs w:val="19"/>
        </w:rPr>
        <w:pPrChange w:id="959" w:author="utente" w:date="2014-04-06T11:01:00Z">
          <w:pPr>
            <w:autoSpaceDE w:val="0"/>
            <w:spacing w:before="480" w:after="0"/>
            <w:jc w:val="center"/>
          </w:pPr>
        </w:pPrChange>
      </w:pPr>
      <w:del w:id="960" w:author="utente" w:date="2014-04-06T09:30:00Z">
        <w:r w:rsidDel="008E7DA2">
          <w:rPr>
            <w:rStyle w:val="normarticoli1"/>
            <w:sz w:val="20"/>
          </w:rPr>
          <w:delText>Art. 8</w:delText>
        </w:r>
      </w:del>
    </w:p>
    <w:p w:rsidR="00A1576E" w:rsidDel="00141A7D" w:rsidRDefault="00A1576E" w:rsidP="00A56510">
      <w:pPr>
        <w:autoSpaceDE w:val="0"/>
        <w:spacing w:before="120" w:after="120" w:line="240" w:lineRule="auto"/>
        <w:jc w:val="center"/>
        <w:rPr>
          <w:del w:id="961" w:author="utente" w:date="2014-04-06T09:35:00Z"/>
          <w:sz w:val="24"/>
        </w:rPr>
        <w:pPrChange w:id="962" w:author="utente" w:date="2014-04-06T11:01:00Z">
          <w:pPr>
            <w:autoSpaceDE w:val="0"/>
            <w:spacing w:after="360"/>
            <w:jc w:val="center"/>
          </w:pPr>
        </w:pPrChange>
      </w:pPr>
      <w:del w:id="963" w:author="utente" w:date="2014-04-06T09:35:00Z">
        <w:r w:rsidDel="00141A7D">
          <w:rPr>
            <w:b/>
            <w:sz w:val="24"/>
            <w:szCs w:val="19"/>
          </w:rPr>
          <w:delText>Crediti formativi professionali interdisciplinari</w:delText>
        </w:r>
      </w:del>
    </w:p>
    <w:p w:rsidR="00A1576E" w:rsidDel="00141A7D" w:rsidRDefault="00A1576E" w:rsidP="00A56510">
      <w:pPr>
        <w:numPr>
          <w:ilvl w:val="0"/>
          <w:numId w:val="8"/>
        </w:numPr>
        <w:autoSpaceDE w:val="0"/>
        <w:spacing w:before="120" w:after="120" w:line="240" w:lineRule="auto"/>
        <w:jc w:val="both"/>
        <w:rPr>
          <w:del w:id="964" w:author="utente" w:date="2014-04-06T09:35:00Z"/>
          <w:sz w:val="24"/>
        </w:rPr>
        <w:pPrChange w:id="965" w:author="utente" w:date="2014-04-06T11:01:00Z">
          <w:pPr>
            <w:numPr>
              <w:numId w:val="8"/>
            </w:numPr>
            <w:tabs>
              <w:tab w:val="num" w:pos="0"/>
            </w:tabs>
            <w:autoSpaceDE w:val="0"/>
            <w:ind w:left="720" w:hanging="360"/>
            <w:jc w:val="both"/>
          </w:pPr>
        </w:pPrChange>
      </w:pPr>
      <w:del w:id="966" w:author="utente" w:date="2014-04-06T09:35:00Z">
        <w:r w:rsidDel="00141A7D">
          <w:rPr>
            <w:sz w:val="24"/>
          </w:rPr>
          <w:delText>Le attività formative interdisciplinari sono riconosciute ai sensi degli appositi regolamenti comuni approvati dai consigli nazionali delle professioni interessate, previo parere favorevole dei Ministri vigilanti.</w:delText>
        </w:r>
      </w:del>
    </w:p>
    <w:p w:rsidR="00A1576E" w:rsidDel="00141A7D" w:rsidRDefault="00A1576E" w:rsidP="00A56510">
      <w:pPr>
        <w:numPr>
          <w:ilvl w:val="0"/>
          <w:numId w:val="8"/>
        </w:numPr>
        <w:autoSpaceDE w:val="0"/>
        <w:spacing w:before="120" w:after="120" w:line="240" w:lineRule="auto"/>
        <w:jc w:val="both"/>
        <w:rPr>
          <w:del w:id="967" w:author="utente" w:date="2014-04-06T09:37:00Z"/>
          <w:rStyle w:val="normarticoli1"/>
          <w:sz w:val="20"/>
        </w:rPr>
        <w:pPrChange w:id="968" w:author="utente" w:date="2014-04-06T11:01:00Z">
          <w:pPr>
            <w:numPr>
              <w:numId w:val="8"/>
            </w:numPr>
            <w:tabs>
              <w:tab w:val="num" w:pos="0"/>
            </w:tabs>
            <w:autoSpaceDE w:val="0"/>
            <w:ind w:left="720" w:hanging="360"/>
            <w:jc w:val="both"/>
          </w:pPr>
        </w:pPrChange>
      </w:pPr>
      <w:del w:id="969" w:author="utente" w:date="2014-04-06T09:37:00Z">
        <w:r w:rsidDel="00141A7D">
          <w:rPr>
            <w:sz w:val="24"/>
          </w:rPr>
          <w:delText xml:space="preserve">Il valore delle attività </w:delText>
        </w:r>
        <w:r w:rsidR="00C132C6" w:rsidDel="00141A7D">
          <w:rPr>
            <w:sz w:val="24"/>
          </w:rPr>
          <w:delText xml:space="preserve">formative </w:delText>
        </w:r>
        <w:r w:rsidDel="00141A7D">
          <w:rPr>
            <w:sz w:val="24"/>
          </w:rPr>
          <w:delText>svolte dagli iscritti agli Ordini dei dottori agronomi e dei dottori forestali è parametrato al valore di cui all’art. 3 del presente regolamento.</w:delText>
        </w:r>
      </w:del>
    </w:p>
    <w:p w:rsidR="00A1576E" w:rsidDel="00806F03" w:rsidRDefault="00A1576E" w:rsidP="00A56510">
      <w:pPr>
        <w:spacing w:before="120" w:after="120" w:line="240" w:lineRule="auto"/>
        <w:jc w:val="center"/>
        <w:rPr>
          <w:del w:id="970" w:author="utente" w:date="2014-04-06T10:00:00Z"/>
          <w:b/>
          <w:bCs/>
          <w:sz w:val="24"/>
        </w:rPr>
        <w:pPrChange w:id="971" w:author="utente" w:date="2014-04-06T11:01:00Z">
          <w:pPr>
            <w:spacing w:before="480" w:after="0"/>
            <w:jc w:val="center"/>
          </w:pPr>
        </w:pPrChange>
      </w:pPr>
      <w:del w:id="972" w:author="utente" w:date="2014-04-06T10:00:00Z">
        <w:r w:rsidDel="00806F03">
          <w:rPr>
            <w:rStyle w:val="normarticoli1"/>
            <w:sz w:val="20"/>
          </w:rPr>
          <w:delText>Art. 9</w:delText>
        </w:r>
      </w:del>
    </w:p>
    <w:p w:rsidR="00A1576E" w:rsidDel="00806F03" w:rsidRDefault="00A1576E" w:rsidP="00A56510">
      <w:pPr>
        <w:spacing w:before="120" w:after="120" w:line="240" w:lineRule="auto"/>
        <w:jc w:val="center"/>
        <w:rPr>
          <w:del w:id="973" w:author="utente" w:date="2014-04-06T10:00:00Z"/>
          <w:sz w:val="24"/>
          <w:szCs w:val="19"/>
        </w:rPr>
        <w:pPrChange w:id="974" w:author="utente" w:date="2014-04-06T11:01:00Z">
          <w:pPr>
            <w:spacing w:after="360"/>
            <w:jc w:val="center"/>
          </w:pPr>
        </w:pPrChange>
      </w:pPr>
      <w:del w:id="975" w:author="utente" w:date="2014-04-06T10:00:00Z">
        <w:r w:rsidDel="00806F03">
          <w:rPr>
            <w:b/>
            <w:bCs/>
            <w:sz w:val="24"/>
          </w:rPr>
          <w:delText>Attribuzioni e compiti del Consiglio nazionale</w:delText>
        </w:r>
      </w:del>
    </w:p>
    <w:p w:rsidR="00317E04" w:rsidDel="00806F03" w:rsidRDefault="00A1576E" w:rsidP="00A56510">
      <w:pPr>
        <w:pStyle w:val="Corpodeltesto31"/>
        <w:numPr>
          <w:ilvl w:val="1"/>
          <w:numId w:val="13"/>
        </w:numPr>
        <w:spacing w:before="120" w:line="240" w:lineRule="auto"/>
        <w:jc w:val="both"/>
        <w:rPr>
          <w:del w:id="976" w:author="utente" w:date="2014-04-06T10:00:00Z"/>
          <w:sz w:val="24"/>
          <w:szCs w:val="19"/>
        </w:rPr>
        <w:pPrChange w:id="977" w:author="utente" w:date="2014-04-06T11:01:00Z">
          <w:pPr>
            <w:pStyle w:val="Corpodeltesto31"/>
            <w:numPr>
              <w:ilvl w:val="1"/>
              <w:numId w:val="13"/>
            </w:numPr>
            <w:tabs>
              <w:tab w:val="num" w:pos="360"/>
            </w:tabs>
            <w:ind w:left="340" w:hanging="340"/>
            <w:jc w:val="both"/>
          </w:pPr>
        </w:pPrChange>
      </w:pPr>
      <w:del w:id="978" w:author="utente" w:date="2014-04-06T10:00:00Z">
        <w:r w:rsidDel="00806F03">
          <w:rPr>
            <w:sz w:val="24"/>
            <w:szCs w:val="19"/>
          </w:rPr>
          <w:delText xml:space="preserve">Il Consiglio </w:delText>
        </w:r>
        <w:r w:rsidR="00C132C6" w:rsidDel="00806F03">
          <w:rPr>
            <w:sz w:val="24"/>
            <w:szCs w:val="19"/>
          </w:rPr>
          <w:delText>N</w:delText>
        </w:r>
        <w:r w:rsidDel="00806F03">
          <w:rPr>
            <w:sz w:val="24"/>
            <w:szCs w:val="19"/>
          </w:rPr>
          <w:delText xml:space="preserve">azionale indirizza e coordina lo svolgimento della formazione professionale </w:delText>
        </w:r>
        <w:r w:rsidDel="00806F03">
          <w:rPr>
            <w:sz w:val="24"/>
          </w:rPr>
          <w:delText>continua</w:delText>
        </w:r>
        <w:r w:rsidDel="00806F03">
          <w:rPr>
            <w:sz w:val="24"/>
            <w:szCs w:val="19"/>
          </w:rPr>
          <w:delText xml:space="preserve"> e la orienta verso le nuove aree di sviluppo della professione.</w:delText>
        </w:r>
      </w:del>
    </w:p>
    <w:p w:rsidR="00A1576E" w:rsidDel="00806F03" w:rsidRDefault="00A1576E" w:rsidP="00A56510">
      <w:pPr>
        <w:numPr>
          <w:ilvl w:val="1"/>
          <w:numId w:val="13"/>
        </w:numPr>
        <w:autoSpaceDE w:val="0"/>
        <w:spacing w:before="120" w:after="120" w:line="240" w:lineRule="auto"/>
        <w:jc w:val="both"/>
        <w:rPr>
          <w:del w:id="979" w:author="utente" w:date="2014-04-06T10:00:00Z"/>
          <w:sz w:val="24"/>
          <w:szCs w:val="19"/>
        </w:rPr>
        <w:pPrChange w:id="980" w:author="utente" w:date="2014-04-06T11:01:00Z">
          <w:pPr>
            <w:numPr>
              <w:ilvl w:val="1"/>
              <w:numId w:val="13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981" w:author="utente" w:date="2014-04-06T10:00:00Z">
        <w:r w:rsidDel="00806F03">
          <w:rPr>
            <w:sz w:val="24"/>
            <w:szCs w:val="19"/>
          </w:rPr>
          <w:delText xml:space="preserve">In particolare, il Consiglio </w:delText>
        </w:r>
        <w:r w:rsidR="00C132C6" w:rsidDel="00806F03">
          <w:rPr>
            <w:sz w:val="24"/>
            <w:szCs w:val="19"/>
          </w:rPr>
          <w:delText>N</w:delText>
        </w:r>
        <w:r w:rsidDel="00806F03">
          <w:rPr>
            <w:sz w:val="24"/>
            <w:szCs w:val="19"/>
          </w:rPr>
          <w:delText>azionale:</w:delText>
        </w:r>
      </w:del>
    </w:p>
    <w:p w:rsidR="00A1576E" w:rsidDel="00806F03" w:rsidRDefault="00A1576E" w:rsidP="00A56510">
      <w:pPr>
        <w:numPr>
          <w:ilvl w:val="1"/>
          <w:numId w:val="22"/>
        </w:numPr>
        <w:autoSpaceDE w:val="0"/>
        <w:spacing w:before="120" w:after="120" w:line="240" w:lineRule="auto"/>
        <w:jc w:val="both"/>
        <w:rPr>
          <w:del w:id="982" w:author="utente" w:date="2014-04-06T10:00:00Z"/>
          <w:sz w:val="24"/>
          <w:szCs w:val="19"/>
        </w:rPr>
        <w:pPrChange w:id="983" w:author="utente" w:date="2014-04-06T11:01:00Z">
          <w:pPr>
            <w:numPr>
              <w:ilvl w:val="1"/>
              <w:numId w:val="22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984" w:author="utente" w:date="2014-04-06T10:00:00Z">
        <w:r w:rsidDel="00806F03">
          <w:rPr>
            <w:sz w:val="24"/>
            <w:szCs w:val="19"/>
          </w:rPr>
          <w:delText>redige e aggiorna il regolamento di formazione e lo sottopone al parere vincolante del Ministero della Giustizia per la relativa approvazione;</w:delText>
        </w:r>
      </w:del>
    </w:p>
    <w:p w:rsidR="00A1576E" w:rsidDel="00806F03" w:rsidRDefault="00A1576E" w:rsidP="00A56510">
      <w:pPr>
        <w:numPr>
          <w:ilvl w:val="1"/>
          <w:numId w:val="22"/>
        </w:numPr>
        <w:autoSpaceDE w:val="0"/>
        <w:spacing w:before="120" w:after="120" w:line="240" w:lineRule="auto"/>
        <w:jc w:val="both"/>
        <w:rPr>
          <w:del w:id="985" w:author="utente" w:date="2014-04-06T10:00:00Z"/>
          <w:sz w:val="24"/>
          <w:szCs w:val="19"/>
        </w:rPr>
        <w:pPrChange w:id="986" w:author="utente" w:date="2014-04-06T11:01:00Z">
          <w:pPr>
            <w:numPr>
              <w:ilvl w:val="1"/>
              <w:numId w:val="22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987" w:author="utente" w:date="2014-04-06T10:00:00Z">
        <w:r w:rsidDel="00806F03">
          <w:rPr>
            <w:sz w:val="24"/>
            <w:szCs w:val="19"/>
          </w:rPr>
          <w:delText>predispone e aggiorna l’elenco dei settori disciplinari professionali di cui all’art 3, comma 6;</w:delText>
        </w:r>
      </w:del>
    </w:p>
    <w:p w:rsidR="00A1576E" w:rsidDel="00806F03" w:rsidRDefault="00A1576E" w:rsidP="00A56510">
      <w:pPr>
        <w:numPr>
          <w:ilvl w:val="1"/>
          <w:numId w:val="22"/>
        </w:numPr>
        <w:autoSpaceDE w:val="0"/>
        <w:spacing w:before="120" w:after="120" w:line="240" w:lineRule="auto"/>
        <w:jc w:val="both"/>
        <w:rPr>
          <w:del w:id="988" w:author="utente" w:date="2014-04-06T10:00:00Z"/>
          <w:sz w:val="24"/>
          <w:szCs w:val="19"/>
        </w:rPr>
        <w:pPrChange w:id="989" w:author="utente" w:date="2014-04-06T11:01:00Z">
          <w:pPr>
            <w:numPr>
              <w:ilvl w:val="1"/>
              <w:numId w:val="22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990" w:author="utente" w:date="2014-04-06T10:00:00Z">
        <w:r w:rsidDel="00806F03">
          <w:rPr>
            <w:sz w:val="24"/>
            <w:szCs w:val="19"/>
          </w:rPr>
          <w:delText xml:space="preserve">predispone i criteri per l’accreditamento delle </w:delText>
        </w:r>
        <w:r w:rsidDel="00806F03">
          <w:rPr>
            <w:bCs/>
            <w:sz w:val="24"/>
            <w:szCs w:val="19"/>
          </w:rPr>
          <w:delText xml:space="preserve">associazione degli iscritti agli albi e di altri soggetti di cui all'art. 6, comma </w:delText>
        </w:r>
        <w:r w:rsidR="00317E04" w:rsidDel="00806F03">
          <w:rPr>
            <w:bCs/>
            <w:sz w:val="24"/>
            <w:szCs w:val="19"/>
          </w:rPr>
          <w:delText>3</w:delText>
        </w:r>
        <w:r w:rsidDel="00806F03">
          <w:rPr>
            <w:sz w:val="24"/>
            <w:szCs w:val="19"/>
          </w:rPr>
          <w:delText>;</w:delText>
        </w:r>
      </w:del>
    </w:p>
    <w:p w:rsidR="00A1576E" w:rsidDel="00806F03" w:rsidRDefault="00A1576E" w:rsidP="00A56510">
      <w:pPr>
        <w:numPr>
          <w:ilvl w:val="1"/>
          <w:numId w:val="22"/>
        </w:numPr>
        <w:autoSpaceDE w:val="0"/>
        <w:spacing w:before="120" w:after="120" w:line="240" w:lineRule="auto"/>
        <w:jc w:val="both"/>
        <w:rPr>
          <w:del w:id="991" w:author="utente" w:date="2014-04-06T10:00:00Z"/>
          <w:sz w:val="24"/>
          <w:szCs w:val="19"/>
        </w:rPr>
        <w:pPrChange w:id="992" w:author="utente" w:date="2014-04-06T11:01:00Z">
          <w:pPr>
            <w:numPr>
              <w:ilvl w:val="1"/>
              <w:numId w:val="22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993" w:author="utente" w:date="2014-04-06T10:00:00Z">
        <w:r w:rsidDel="00806F03">
          <w:rPr>
            <w:sz w:val="24"/>
            <w:szCs w:val="19"/>
          </w:rPr>
          <w:delText>predispone le linee guida per lo svolgimento dell’attività formativa realizzata dagli Ordini territoriali e dalle Federazioni regionali in cooperazione o convenzione con altri soggetti;</w:delText>
        </w:r>
      </w:del>
    </w:p>
    <w:p w:rsidR="00A1576E" w:rsidDel="00806F03" w:rsidRDefault="00A1576E" w:rsidP="00A56510">
      <w:pPr>
        <w:numPr>
          <w:ilvl w:val="1"/>
          <w:numId w:val="22"/>
        </w:numPr>
        <w:autoSpaceDE w:val="0"/>
        <w:spacing w:before="120" w:after="120" w:line="240" w:lineRule="auto"/>
        <w:jc w:val="both"/>
        <w:rPr>
          <w:del w:id="994" w:author="utente" w:date="2014-04-06T10:00:00Z"/>
          <w:sz w:val="24"/>
          <w:szCs w:val="19"/>
        </w:rPr>
        <w:pPrChange w:id="995" w:author="utente" w:date="2014-04-06T11:01:00Z">
          <w:pPr>
            <w:numPr>
              <w:ilvl w:val="1"/>
              <w:numId w:val="22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996" w:author="utente" w:date="2014-04-06T10:00:00Z">
        <w:r w:rsidDel="00806F03">
          <w:rPr>
            <w:sz w:val="24"/>
            <w:szCs w:val="19"/>
          </w:rPr>
          <w:delText>definisce e stipula le convenzioni con le Università di cui all’art. 7 del presente regolamento;</w:delText>
        </w:r>
      </w:del>
    </w:p>
    <w:p w:rsidR="00A1576E" w:rsidDel="00806F03" w:rsidRDefault="00A1576E" w:rsidP="00A56510">
      <w:pPr>
        <w:numPr>
          <w:ilvl w:val="1"/>
          <w:numId w:val="22"/>
        </w:numPr>
        <w:autoSpaceDE w:val="0"/>
        <w:spacing w:before="120" w:after="120" w:line="240" w:lineRule="auto"/>
        <w:jc w:val="both"/>
        <w:rPr>
          <w:del w:id="997" w:author="utente" w:date="2014-04-06T10:00:00Z"/>
          <w:sz w:val="24"/>
          <w:szCs w:val="19"/>
        </w:rPr>
        <w:pPrChange w:id="998" w:author="utente" w:date="2014-04-06T11:01:00Z">
          <w:pPr>
            <w:numPr>
              <w:ilvl w:val="1"/>
              <w:numId w:val="22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999" w:author="utente" w:date="2014-04-06T10:00:00Z">
        <w:r w:rsidDel="00806F03">
          <w:rPr>
            <w:sz w:val="24"/>
            <w:szCs w:val="19"/>
          </w:rPr>
          <w:delText>definisce e stipula i regolamenti di cui all’art. 8 con le altre professioni regolamentate;</w:delText>
        </w:r>
      </w:del>
    </w:p>
    <w:p w:rsidR="00A1576E" w:rsidDel="00806F03" w:rsidRDefault="00A1576E" w:rsidP="00A56510">
      <w:pPr>
        <w:numPr>
          <w:ilvl w:val="1"/>
          <w:numId w:val="22"/>
        </w:numPr>
        <w:autoSpaceDE w:val="0"/>
        <w:spacing w:before="120" w:after="120" w:line="240" w:lineRule="auto"/>
        <w:jc w:val="both"/>
        <w:rPr>
          <w:del w:id="1000" w:author="utente" w:date="2014-04-06T10:00:00Z"/>
          <w:sz w:val="24"/>
          <w:szCs w:val="19"/>
        </w:rPr>
        <w:pPrChange w:id="1001" w:author="utente" w:date="2014-04-06T11:01:00Z">
          <w:pPr>
            <w:numPr>
              <w:ilvl w:val="1"/>
              <w:numId w:val="22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1002" w:author="utente" w:date="2014-04-06T10:00:00Z">
        <w:r w:rsidDel="00806F03">
          <w:rPr>
            <w:sz w:val="24"/>
            <w:szCs w:val="19"/>
          </w:rPr>
          <w:delText>definisce le linee guida per il riconoscimento delle attività formative a distanza (FAD);</w:delText>
        </w:r>
      </w:del>
    </w:p>
    <w:p w:rsidR="00A1576E" w:rsidDel="00806F03" w:rsidRDefault="00A1576E" w:rsidP="00A56510">
      <w:pPr>
        <w:numPr>
          <w:ilvl w:val="1"/>
          <w:numId w:val="22"/>
        </w:numPr>
        <w:autoSpaceDE w:val="0"/>
        <w:spacing w:before="120" w:after="120" w:line="240" w:lineRule="auto"/>
        <w:jc w:val="both"/>
        <w:rPr>
          <w:del w:id="1003" w:author="utente" w:date="2014-04-06T10:00:00Z"/>
          <w:sz w:val="24"/>
          <w:szCs w:val="19"/>
        </w:rPr>
        <w:pPrChange w:id="1004" w:author="utente" w:date="2014-04-06T11:01:00Z">
          <w:pPr>
            <w:numPr>
              <w:ilvl w:val="1"/>
              <w:numId w:val="22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1005" w:author="utente" w:date="2014-04-06T10:00:00Z">
        <w:r w:rsidDel="00806F03">
          <w:rPr>
            <w:sz w:val="24"/>
            <w:szCs w:val="19"/>
          </w:rPr>
          <w:delText>implementa il Sistema Informativo dei Dottori Agronomi e dei Dottori Forestali (SIDAF) per la gestione della formazione continua;</w:delText>
        </w:r>
      </w:del>
    </w:p>
    <w:p w:rsidR="00A1576E" w:rsidDel="00806F03" w:rsidRDefault="00A1576E" w:rsidP="00A56510">
      <w:pPr>
        <w:numPr>
          <w:ilvl w:val="1"/>
          <w:numId w:val="22"/>
        </w:numPr>
        <w:autoSpaceDE w:val="0"/>
        <w:spacing w:before="120" w:after="120" w:line="240" w:lineRule="auto"/>
        <w:ind w:left="908" w:hanging="624"/>
        <w:jc w:val="both"/>
        <w:rPr>
          <w:del w:id="1006" w:author="utente" w:date="2014-04-06T10:00:00Z"/>
          <w:sz w:val="24"/>
          <w:szCs w:val="19"/>
        </w:rPr>
        <w:pPrChange w:id="1007" w:author="utente" w:date="2014-04-06T11:01:00Z">
          <w:pPr>
            <w:numPr>
              <w:ilvl w:val="1"/>
              <w:numId w:val="22"/>
            </w:numPr>
            <w:tabs>
              <w:tab w:val="num" w:pos="907"/>
            </w:tabs>
            <w:autoSpaceDE w:val="0"/>
            <w:ind w:left="908" w:hanging="624"/>
            <w:jc w:val="both"/>
          </w:pPr>
        </w:pPrChange>
      </w:pPr>
      <w:del w:id="1008" w:author="utente" w:date="2014-04-06T10:00:00Z">
        <w:r w:rsidDel="00806F03">
          <w:rPr>
            <w:sz w:val="24"/>
            <w:szCs w:val="19"/>
          </w:rPr>
          <w:delText xml:space="preserve">esprime parere di conformità sui piani dell’offerta formativa annuale degli Ordini, delle Federazioni regionali, </w:delText>
        </w:r>
        <w:r w:rsidDel="00806F03">
          <w:rPr>
            <w:bCs/>
            <w:sz w:val="24"/>
            <w:szCs w:val="19"/>
          </w:rPr>
          <w:delText xml:space="preserve">delle associazioni professionali e dei soggetti autorizzati </w:delText>
        </w:r>
        <w:r w:rsidDel="00806F03">
          <w:rPr>
            <w:sz w:val="24"/>
            <w:szCs w:val="19"/>
          </w:rPr>
          <w:delText>secondo i criteri indicati al successivo art. 12, comma 6;</w:delText>
        </w:r>
      </w:del>
    </w:p>
    <w:p w:rsidR="004969BC" w:rsidDel="00806F03" w:rsidRDefault="00A1576E" w:rsidP="00A56510">
      <w:pPr>
        <w:numPr>
          <w:ilvl w:val="1"/>
          <w:numId w:val="22"/>
        </w:numPr>
        <w:autoSpaceDE w:val="0"/>
        <w:spacing w:before="120" w:after="120" w:line="240" w:lineRule="auto"/>
        <w:ind w:left="908" w:hanging="624"/>
        <w:jc w:val="both"/>
        <w:rPr>
          <w:del w:id="1009" w:author="utente" w:date="2014-04-06T10:00:00Z"/>
          <w:sz w:val="24"/>
          <w:szCs w:val="19"/>
        </w:rPr>
        <w:pPrChange w:id="1010" w:author="utente" w:date="2014-04-06T11:01:00Z">
          <w:pPr>
            <w:numPr>
              <w:ilvl w:val="1"/>
              <w:numId w:val="22"/>
            </w:numPr>
            <w:tabs>
              <w:tab w:val="num" w:pos="907"/>
            </w:tabs>
            <w:autoSpaceDE w:val="0"/>
            <w:ind w:left="908" w:hanging="624"/>
            <w:jc w:val="both"/>
          </w:pPr>
        </w:pPrChange>
      </w:pPr>
      <w:del w:id="1011" w:author="utente" w:date="2014-04-06T10:00:00Z">
        <w:r w:rsidDel="00806F03">
          <w:rPr>
            <w:sz w:val="24"/>
            <w:szCs w:val="19"/>
          </w:rPr>
          <w:delText>promuove, di concerto con gli Ordini territoriali e le Federazioni regionali, il sistema degli standard di qualit</w:delText>
        </w:r>
        <w:r w:rsidR="00C132C6" w:rsidDel="00806F03">
          <w:rPr>
            <w:sz w:val="24"/>
            <w:szCs w:val="19"/>
          </w:rPr>
          <w:delText>à</w:delText>
        </w:r>
        <w:r w:rsidDel="00806F03">
          <w:rPr>
            <w:sz w:val="24"/>
            <w:szCs w:val="19"/>
          </w:rPr>
          <w:delText xml:space="preserve"> delle prestazioni professionali per gli iscritti all'albo dei dottori agronomi e dei dottori forestali.</w:delText>
        </w:r>
      </w:del>
    </w:p>
    <w:p w:rsidR="004969BC" w:rsidDel="00806F03" w:rsidRDefault="004969BC" w:rsidP="00A56510">
      <w:pPr>
        <w:numPr>
          <w:ilvl w:val="1"/>
          <w:numId w:val="22"/>
        </w:numPr>
        <w:autoSpaceDE w:val="0"/>
        <w:spacing w:before="120" w:after="120" w:line="240" w:lineRule="auto"/>
        <w:jc w:val="both"/>
        <w:rPr>
          <w:del w:id="1012" w:author="utente" w:date="2014-04-06T10:00:00Z"/>
          <w:rStyle w:val="normarticoli1"/>
          <w:sz w:val="20"/>
        </w:rPr>
        <w:pPrChange w:id="1013" w:author="utente" w:date="2014-04-06T11:01:00Z">
          <w:pPr>
            <w:numPr>
              <w:ilvl w:val="1"/>
              <w:numId w:val="22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1014" w:author="utente" w:date="2014-04-06T10:00:00Z">
        <w:r w:rsidDel="00806F03">
          <w:rPr>
            <w:sz w:val="24"/>
            <w:szCs w:val="19"/>
          </w:rPr>
          <w:delText>revoca, in caso di accertate e gravi inadempienze nella gestione e attuazione delle attività formative delle agenzie formative dei dottori agronomi e dei dottori forestali accreditate, con apposita deliberazione, l'autorizzazione di cui all'art. 6, comma 4 del presente regolamento, previo parere del Ministero della Gustizia.</w:delText>
        </w:r>
      </w:del>
    </w:p>
    <w:p w:rsidR="00A1576E" w:rsidDel="00806F03" w:rsidRDefault="00A1576E" w:rsidP="00A56510">
      <w:pPr>
        <w:numPr>
          <w:ilvl w:val="0"/>
          <w:numId w:val="16"/>
        </w:numPr>
        <w:autoSpaceDE w:val="0"/>
        <w:spacing w:before="120" w:after="120" w:line="240" w:lineRule="auto"/>
        <w:jc w:val="both"/>
        <w:rPr>
          <w:del w:id="1015" w:author="utente" w:date="2014-04-06T10:00:00Z"/>
          <w:sz w:val="24"/>
          <w:szCs w:val="19"/>
        </w:rPr>
        <w:pPrChange w:id="1016" w:author="utente" w:date="2014-04-06T11:01:00Z">
          <w:pPr>
            <w:numPr>
              <w:numId w:val="1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1017" w:author="utente" w:date="2014-04-06T10:00:00Z">
        <w:r w:rsidDel="00806F03">
          <w:rPr>
            <w:sz w:val="24"/>
            <w:szCs w:val="19"/>
          </w:rPr>
          <w:delText xml:space="preserve">Il Consiglio </w:delText>
        </w:r>
        <w:r w:rsidR="00C132C6" w:rsidDel="00806F03">
          <w:rPr>
            <w:sz w:val="24"/>
            <w:szCs w:val="19"/>
          </w:rPr>
          <w:delText>N</w:delText>
        </w:r>
        <w:r w:rsidDel="00806F03">
          <w:rPr>
            <w:sz w:val="24"/>
            <w:szCs w:val="19"/>
          </w:rPr>
          <w:delText>azionale verifica l’attuazione e l'attività formativa degli Ordini territoriali, delle Federazioni regionali, delle associazioni professionali e dei soggetti autorizzati.</w:delText>
        </w:r>
      </w:del>
    </w:p>
    <w:p w:rsidR="00A1576E" w:rsidDel="00806F03" w:rsidRDefault="00A1576E" w:rsidP="00A56510">
      <w:pPr>
        <w:spacing w:before="120" w:after="120" w:line="240" w:lineRule="auto"/>
        <w:jc w:val="center"/>
        <w:rPr>
          <w:del w:id="1018" w:author="utente" w:date="2014-04-06T10:00:00Z"/>
          <w:b/>
          <w:bCs/>
          <w:sz w:val="24"/>
        </w:rPr>
        <w:pPrChange w:id="1019" w:author="utente" w:date="2014-04-06T11:01:00Z">
          <w:pPr>
            <w:spacing w:before="480" w:after="0"/>
            <w:jc w:val="center"/>
          </w:pPr>
        </w:pPrChange>
      </w:pPr>
      <w:del w:id="1020" w:author="utente" w:date="2014-04-06T10:00:00Z">
        <w:r w:rsidDel="00806F03">
          <w:rPr>
            <w:rStyle w:val="normarticoli1"/>
            <w:sz w:val="20"/>
          </w:rPr>
          <w:delText>Art. 10</w:delText>
        </w:r>
      </w:del>
    </w:p>
    <w:p w:rsidR="00A1576E" w:rsidDel="00806F03" w:rsidRDefault="00A1576E" w:rsidP="00A56510">
      <w:pPr>
        <w:spacing w:before="120" w:after="120" w:line="240" w:lineRule="auto"/>
        <w:jc w:val="center"/>
        <w:rPr>
          <w:del w:id="1021" w:author="utente" w:date="2014-04-06T10:00:00Z"/>
          <w:bCs/>
          <w:sz w:val="24"/>
        </w:rPr>
        <w:pPrChange w:id="1022" w:author="utente" w:date="2014-04-06T11:01:00Z">
          <w:pPr>
            <w:spacing w:after="360"/>
            <w:jc w:val="center"/>
          </w:pPr>
        </w:pPrChange>
      </w:pPr>
      <w:del w:id="1023" w:author="utente" w:date="2014-04-06T10:00:00Z">
        <w:r w:rsidDel="00806F03">
          <w:rPr>
            <w:b/>
            <w:bCs/>
            <w:sz w:val="24"/>
          </w:rPr>
          <w:delText>Commissione nazionale della formazione professionale continua</w:delText>
        </w:r>
      </w:del>
    </w:p>
    <w:p w:rsidR="00A1576E" w:rsidDel="00806F03" w:rsidRDefault="00A1576E" w:rsidP="00A56510">
      <w:pPr>
        <w:numPr>
          <w:ilvl w:val="0"/>
          <w:numId w:val="10"/>
        </w:numPr>
        <w:autoSpaceDE w:val="0"/>
        <w:spacing w:before="120" w:after="120" w:line="240" w:lineRule="auto"/>
        <w:jc w:val="both"/>
        <w:rPr>
          <w:del w:id="1024" w:author="utente" w:date="2014-04-06T10:00:00Z"/>
          <w:bCs/>
          <w:sz w:val="24"/>
        </w:rPr>
        <w:pPrChange w:id="1025" w:author="utente" w:date="2014-04-06T11:01:00Z">
          <w:pPr>
            <w:numPr>
              <w:numId w:val="10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1026" w:author="utente" w:date="2014-04-06T10:00:00Z">
        <w:r w:rsidDel="00806F03">
          <w:rPr>
            <w:bCs/>
            <w:sz w:val="24"/>
          </w:rPr>
          <w:delText>La Commissione nazionale della formazione professionale continua è istituita dal Consiglio nazionale</w:delText>
        </w:r>
        <w:r w:rsidDel="00806F03">
          <w:rPr>
            <w:bCs/>
            <w:sz w:val="24"/>
            <w:szCs w:val="19"/>
          </w:rPr>
          <w:delText xml:space="preserve"> ai sensi dell’art. 14, comma 1 del Regolamento generale del Consiglio nazionale, al fine di supportare le attività previste dall’art. 9 del presente regolamento. </w:delText>
        </w:r>
      </w:del>
    </w:p>
    <w:p w:rsidR="00A1576E" w:rsidDel="00806F03" w:rsidRDefault="00A1576E" w:rsidP="00A56510">
      <w:pPr>
        <w:numPr>
          <w:ilvl w:val="0"/>
          <w:numId w:val="10"/>
        </w:numPr>
        <w:autoSpaceDE w:val="0"/>
        <w:spacing w:before="120" w:after="120" w:line="240" w:lineRule="auto"/>
        <w:jc w:val="both"/>
        <w:rPr>
          <w:del w:id="1027" w:author="utente" w:date="2014-04-06T10:00:00Z"/>
          <w:bCs/>
          <w:sz w:val="24"/>
        </w:rPr>
        <w:pPrChange w:id="1028" w:author="utente" w:date="2014-04-06T11:01:00Z">
          <w:pPr>
            <w:numPr>
              <w:numId w:val="10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1029" w:author="utente" w:date="2014-04-06T10:00:00Z">
        <w:r w:rsidDel="00806F03">
          <w:rPr>
            <w:bCs/>
            <w:sz w:val="24"/>
          </w:rPr>
          <w:delText>La Commissione nazionale della formazione professionale continua è composta da un membro designato dal Consiglio nazionale, da un membro designato dall’Assemblea dei Presidenti degli Ordini e da un membro designato dalla Con</w:delText>
        </w:r>
        <w:r w:rsidR="00015C36" w:rsidDel="00806F03">
          <w:rPr>
            <w:bCs/>
            <w:sz w:val="24"/>
          </w:rPr>
          <w:delText>sulta</w:delText>
        </w:r>
        <w:r w:rsidDel="00806F03">
          <w:rPr>
            <w:bCs/>
            <w:sz w:val="24"/>
          </w:rPr>
          <w:delText xml:space="preserve"> delle Federazioni regionali. Per ogni membro è designato, con gli stessi criteri, un supplente.</w:delText>
        </w:r>
      </w:del>
    </w:p>
    <w:p w:rsidR="00A1576E" w:rsidDel="00806F03" w:rsidRDefault="00A1576E" w:rsidP="00A56510">
      <w:pPr>
        <w:numPr>
          <w:ilvl w:val="0"/>
          <w:numId w:val="10"/>
        </w:numPr>
        <w:autoSpaceDE w:val="0"/>
        <w:spacing w:before="120" w:after="120" w:line="240" w:lineRule="auto"/>
        <w:jc w:val="both"/>
        <w:rPr>
          <w:del w:id="1030" w:author="utente" w:date="2014-04-06T10:00:00Z"/>
          <w:bCs/>
          <w:sz w:val="24"/>
        </w:rPr>
        <w:pPrChange w:id="1031" w:author="utente" w:date="2014-04-06T11:01:00Z">
          <w:pPr>
            <w:numPr>
              <w:numId w:val="10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1032" w:author="utente" w:date="2014-04-06T10:00:00Z">
        <w:r w:rsidDel="00806F03">
          <w:rPr>
            <w:bCs/>
            <w:sz w:val="24"/>
          </w:rPr>
          <w:delText xml:space="preserve">Sono membri di diritto della Commissione nazionale della formazione professionale continua il Presidente del Consiglio </w:delText>
        </w:r>
        <w:r w:rsidR="0099431D" w:rsidDel="00806F03">
          <w:rPr>
            <w:bCs/>
            <w:sz w:val="24"/>
          </w:rPr>
          <w:delText>N</w:delText>
        </w:r>
        <w:r w:rsidDel="00806F03">
          <w:rPr>
            <w:bCs/>
            <w:sz w:val="24"/>
          </w:rPr>
          <w:delText>azionale e il coordinatore del dipartimento formazione continua, ricerca e università.</w:delText>
        </w:r>
      </w:del>
    </w:p>
    <w:p w:rsidR="00A1576E" w:rsidDel="00806F03" w:rsidRDefault="00A1576E" w:rsidP="00A56510">
      <w:pPr>
        <w:numPr>
          <w:ilvl w:val="0"/>
          <w:numId w:val="10"/>
        </w:numPr>
        <w:autoSpaceDE w:val="0"/>
        <w:spacing w:before="120" w:after="120" w:line="240" w:lineRule="auto"/>
        <w:jc w:val="both"/>
        <w:rPr>
          <w:del w:id="1033" w:author="utente" w:date="2014-04-06T10:00:00Z"/>
          <w:bCs/>
          <w:sz w:val="24"/>
        </w:rPr>
        <w:pPrChange w:id="1034" w:author="utente" w:date="2014-04-06T11:01:00Z">
          <w:pPr>
            <w:numPr>
              <w:numId w:val="10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1035" w:author="utente" w:date="2014-04-06T10:00:00Z">
        <w:r w:rsidDel="00806F03">
          <w:rPr>
            <w:bCs/>
            <w:sz w:val="24"/>
          </w:rPr>
          <w:delText>La commissione dura in carica per la durata del mandato del Consiglio nazionale e rimane in essere fino alla nomina della nuova commissione.</w:delText>
        </w:r>
      </w:del>
    </w:p>
    <w:p w:rsidR="00A1576E" w:rsidDel="00806F03" w:rsidRDefault="00A1576E" w:rsidP="00A56510">
      <w:pPr>
        <w:numPr>
          <w:ilvl w:val="0"/>
          <w:numId w:val="10"/>
        </w:numPr>
        <w:autoSpaceDE w:val="0"/>
        <w:spacing w:before="120" w:after="120" w:line="240" w:lineRule="auto"/>
        <w:jc w:val="both"/>
        <w:rPr>
          <w:del w:id="1036" w:author="utente" w:date="2014-04-06T10:00:00Z"/>
          <w:bCs/>
          <w:sz w:val="24"/>
        </w:rPr>
        <w:pPrChange w:id="1037" w:author="utente" w:date="2014-04-06T11:01:00Z">
          <w:pPr>
            <w:numPr>
              <w:numId w:val="10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1038" w:author="utente" w:date="2014-04-06T10:00:00Z">
        <w:r w:rsidDel="00806F03">
          <w:rPr>
            <w:bCs/>
            <w:sz w:val="24"/>
          </w:rPr>
          <w:delText>Con apposita deliberazione del Consiglio Nazionale vengono definite le procedure e i criteri per le attività e il funzionamento della Commissione.</w:delText>
        </w:r>
      </w:del>
    </w:p>
    <w:p w:rsidR="00A1576E" w:rsidDel="00806F03" w:rsidRDefault="00A1576E" w:rsidP="00A56510">
      <w:pPr>
        <w:numPr>
          <w:ilvl w:val="0"/>
          <w:numId w:val="10"/>
        </w:numPr>
        <w:autoSpaceDE w:val="0"/>
        <w:spacing w:before="120" w:after="120" w:line="240" w:lineRule="auto"/>
        <w:jc w:val="both"/>
        <w:rPr>
          <w:del w:id="1039" w:author="utente" w:date="2014-04-06T10:00:00Z"/>
          <w:rStyle w:val="normarticoli1"/>
          <w:sz w:val="20"/>
        </w:rPr>
        <w:pPrChange w:id="1040" w:author="utente" w:date="2014-04-06T11:01:00Z">
          <w:pPr>
            <w:numPr>
              <w:numId w:val="10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1041" w:author="utente" w:date="2014-04-06T10:00:00Z">
        <w:r w:rsidDel="00806F03">
          <w:rPr>
            <w:bCs/>
            <w:sz w:val="24"/>
          </w:rPr>
          <w:delText>I membri della Commissione nazionale di cui al comma 2 del presente articolo che senza giustificato motivo non partecipano a due riunioni consecutive decadono e sono sostituiti dai rispettivi supplenti.</w:delText>
        </w:r>
      </w:del>
    </w:p>
    <w:p w:rsidR="00A1576E" w:rsidDel="00806F03" w:rsidRDefault="00A1576E" w:rsidP="00A56510">
      <w:pPr>
        <w:spacing w:before="120" w:after="120" w:line="240" w:lineRule="auto"/>
        <w:jc w:val="center"/>
        <w:rPr>
          <w:del w:id="1042" w:author="utente" w:date="2014-04-06T10:00:00Z"/>
          <w:b/>
          <w:bCs/>
          <w:sz w:val="24"/>
        </w:rPr>
        <w:pPrChange w:id="1043" w:author="utente" w:date="2014-04-06T11:01:00Z">
          <w:pPr>
            <w:spacing w:before="480" w:after="0"/>
            <w:jc w:val="center"/>
          </w:pPr>
        </w:pPrChange>
      </w:pPr>
      <w:del w:id="1044" w:author="utente" w:date="2014-04-06T10:00:00Z">
        <w:r w:rsidDel="00806F03">
          <w:rPr>
            <w:rStyle w:val="normarticoli1"/>
            <w:sz w:val="20"/>
          </w:rPr>
          <w:delText>Art. 11</w:delText>
        </w:r>
      </w:del>
    </w:p>
    <w:p w:rsidR="00A1576E" w:rsidDel="00806F03" w:rsidRDefault="00A1576E" w:rsidP="00A56510">
      <w:pPr>
        <w:spacing w:before="120" w:after="120" w:line="240" w:lineRule="auto"/>
        <w:jc w:val="center"/>
        <w:rPr>
          <w:del w:id="1045" w:author="utente" w:date="2014-04-06T10:00:00Z"/>
          <w:bCs/>
          <w:sz w:val="24"/>
          <w:szCs w:val="19"/>
        </w:rPr>
        <w:pPrChange w:id="1046" w:author="utente" w:date="2014-04-06T11:01:00Z">
          <w:pPr>
            <w:spacing w:after="360"/>
            <w:jc w:val="center"/>
          </w:pPr>
        </w:pPrChange>
      </w:pPr>
      <w:del w:id="1047" w:author="utente" w:date="2014-04-06T10:00:00Z">
        <w:r w:rsidDel="00806F03">
          <w:rPr>
            <w:b/>
            <w:bCs/>
            <w:sz w:val="24"/>
          </w:rPr>
          <w:delText>Attribuzioni e compiti degli Ordini territoriali e delle Federazioni regionali</w:delText>
        </w:r>
      </w:del>
    </w:p>
    <w:p w:rsidR="00A1576E" w:rsidDel="00806F03" w:rsidRDefault="00A1576E" w:rsidP="00A56510">
      <w:pPr>
        <w:numPr>
          <w:ilvl w:val="0"/>
          <w:numId w:val="18"/>
        </w:numPr>
        <w:autoSpaceDE w:val="0"/>
        <w:spacing w:before="120" w:after="120" w:line="240" w:lineRule="auto"/>
        <w:jc w:val="both"/>
        <w:rPr>
          <w:del w:id="1048" w:author="utente" w:date="2014-04-06T10:00:00Z"/>
          <w:bCs/>
          <w:sz w:val="24"/>
          <w:szCs w:val="19"/>
        </w:rPr>
        <w:pPrChange w:id="1049" w:author="utente" w:date="2014-04-06T11:01:00Z">
          <w:pPr>
            <w:numPr>
              <w:numId w:val="18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1050" w:author="utente" w:date="2014-04-06T10:00:00Z">
        <w:r w:rsidDel="00806F03">
          <w:rPr>
            <w:bCs/>
            <w:sz w:val="24"/>
            <w:szCs w:val="19"/>
          </w:rPr>
          <w:delText>Gli Ordini territoriali nell'ambito delle competenze di cui all'art. 13, comma 1, lettera a) dell’Ordinamento professionale e dell’art. 7, comma 2 del DPR 137/2012 nonché le Federazioni regionali nell'ambito delle competenze di cui all'art. 21 ter, comma 1, lettera f) e dell’art. 7, comma 2 del DPR 137/2012 sono tenuti all’organizzazione delle attività formative di cui all’art. 3, comma 3, lettere a), d), e) del presente regolamento.</w:delText>
        </w:r>
      </w:del>
    </w:p>
    <w:p w:rsidR="00A1576E" w:rsidDel="00806F03" w:rsidRDefault="00A1576E" w:rsidP="00A56510">
      <w:pPr>
        <w:numPr>
          <w:ilvl w:val="0"/>
          <w:numId w:val="18"/>
        </w:numPr>
        <w:autoSpaceDE w:val="0"/>
        <w:spacing w:before="120" w:after="120" w:line="240" w:lineRule="auto"/>
        <w:jc w:val="both"/>
        <w:rPr>
          <w:del w:id="1051" w:author="utente" w:date="2014-04-06T10:00:00Z"/>
          <w:bCs/>
          <w:sz w:val="24"/>
          <w:szCs w:val="19"/>
        </w:rPr>
        <w:pPrChange w:id="1052" w:author="utente" w:date="2014-04-06T11:01:00Z">
          <w:pPr>
            <w:numPr>
              <w:numId w:val="18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1053" w:author="utente" w:date="2014-04-06T10:00:00Z">
        <w:r w:rsidDel="00806F03">
          <w:rPr>
            <w:bCs/>
            <w:sz w:val="24"/>
            <w:szCs w:val="19"/>
          </w:rPr>
          <w:delText>In particolare,</w:delText>
        </w:r>
      </w:del>
    </w:p>
    <w:p w:rsidR="00A1576E" w:rsidRPr="00246D76" w:rsidDel="00806F03" w:rsidRDefault="00A1576E" w:rsidP="00A56510">
      <w:pPr>
        <w:autoSpaceDE w:val="0"/>
        <w:spacing w:before="120" w:after="120" w:line="240" w:lineRule="auto"/>
        <w:jc w:val="both"/>
        <w:rPr>
          <w:del w:id="1054" w:author="utente" w:date="2014-04-06T10:00:00Z"/>
          <w:b/>
          <w:bCs/>
          <w:sz w:val="24"/>
          <w:szCs w:val="19"/>
        </w:rPr>
        <w:pPrChange w:id="1055" w:author="utente" w:date="2014-04-06T11:01:00Z">
          <w:pPr>
            <w:autoSpaceDE w:val="0"/>
            <w:jc w:val="both"/>
          </w:pPr>
        </w:pPrChange>
      </w:pPr>
      <w:del w:id="1056" w:author="utente" w:date="2014-04-06T10:00:00Z">
        <w:r w:rsidRPr="00246D76" w:rsidDel="00806F03">
          <w:rPr>
            <w:b/>
            <w:bCs/>
            <w:sz w:val="24"/>
            <w:szCs w:val="19"/>
          </w:rPr>
          <w:delText>2.1. gli Ordini territoriali:</w:delText>
        </w:r>
      </w:del>
    </w:p>
    <w:p w:rsidR="00A1576E" w:rsidDel="00806F03" w:rsidRDefault="00A1576E" w:rsidP="00A56510">
      <w:pPr>
        <w:numPr>
          <w:ilvl w:val="1"/>
          <w:numId w:val="18"/>
        </w:numPr>
        <w:autoSpaceDE w:val="0"/>
        <w:spacing w:before="120" w:after="120" w:line="240" w:lineRule="auto"/>
        <w:ind w:left="908" w:hanging="624"/>
        <w:jc w:val="both"/>
        <w:rPr>
          <w:del w:id="1057" w:author="utente" w:date="2014-04-06T10:00:00Z"/>
          <w:rFonts w:cs="Calibri"/>
          <w:bCs/>
          <w:szCs w:val="19"/>
        </w:rPr>
        <w:pPrChange w:id="1058" w:author="utente" w:date="2014-04-06T11:01:00Z">
          <w:pPr>
            <w:numPr>
              <w:ilvl w:val="1"/>
              <w:numId w:val="18"/>
            </w:numPr>
            <w:tabs>
              <w:tab w:val="num" w:pos="907"/>
            </w:tabs>
            <w:autoSpaceDE w:val="0"/>
            <w:ind w:left="908" w:hanging="624"/>
            <w:jc w:val="both"/>
          </w:pPr>
        </w:pPrChange>
      </w:pPr>
      <w:del w:id="1059" w:author="utente" w:date="2014-04-06T10:00:00Z">
        <w:r w:rsidDel="00806F03">
          <w:rPr>
            <w:bCs/>
            <w:sz w:val="24"/>
            <w:szCs w:val="19"/>
          </w:rPr>
          <w:delText>predispongono il piano annuale dell’offerta formativa;</w:delText>
        </w:r>
      </w:del>
    </w:p>
    <w:p w:rsidR="00A1576E" w:rsidDel="00806F03" w:rsidRDefault="00A1576E" w:rsidP="00A56510">
      <w:pPr>
        <w:pStyle w:val="Corpodeltesto22"/>
        <w:numPr>
          <w:ilvl w:val="1"/>
          <w:numId w:val="18"/>
        </w:numPr>
        <w:autoSpaceDE w:val="0"/>
        <w:spacing w:before="120" w:after="120" w:line="240" w:lineRule="auto"/>
        <w:ind w:left="908" w:hanging="624"/>
        <w:rPr>
          <w:del w:id="1060" w:author="utente" w:date="2014-04-06T10:00:00Z"/>
          <w:rFonts w:ascii="Calibri" w:hAnsi="Calibri" w:cs="Calibri"/>
          <w:bCs/>
        </w:rPr>
        <w:pPrChange w:id="1061" w:author="utente" w:date="2014-04-06T11:01:00Z">
          <w:pPr>
            <w:pStyle w:val="Corpodeltesto22"/>
            <w:numPr>
              <w:ilvl w:val="1"/>
              <w:numId w:val="18"/>
            </w:numPr>
            <w:tabs>
              <w:tab w:val="num" w:pos="907"/>
            </w:tabs>
            <w:autoSpaceDE w:val="0"/>
            <w:spacing w:after="200" w:line="276" w:lineRule="auto"/>
            <w:ind w:left="908" w:hanging="624"/>
          </w:pPr>
        </w:pPrChange>
      </w:pPr>
      <w:del w:id="1062" w:author="utente" w:date="2014-04-06T10:00:00Z">
        <w:r w:rsidDel="00806F03">
          <w:rPr>
            <w:rFonts w:ascii="Calibri" w:hAnsi="Calibri" w:cs="Calibri"/>
            <w:bCs/>
            <w:szCs w:val="19"/>
          </w:rPr>
          <w:delText>favoriscono lo svolgimento gratuito della formazione professionale, utilizzando risorse proprie e quelle eventualmente ottenibili da sovvenzioni erogate da enti pubblici o privati;</w:delText>
        </w:r>
      </w:del>
    </w:p>
    <w:p w:rsidR="00A1576E" w:rsidDel="00806F03" w:rsidRDefault="00A1576E" w:rsidP="00A56510">
      <w:pPr>
        <w:pStyle w:val="Corpodeltesto22"/>
        <w:numPr>
          <w:ilvl w:val="1"/>
          <w:numId w:val="18"/>
        </w:numPr>
        <w:autoSpaceDE w:val="0"/>
        <w:spacing w:before="120" w:after="120" w:line="240" w:lineRule="auto"/>
        <w:ind w:left="908" w:hanging="624"/>
        <w:rPr>
          <w:del w:id="1063" w:author="utente" w:date="2014-04-06T10:00:00Z"/>
          <w:rFonts w:ascii="Calibri" w:hAnsi="Calibri" w:cs="Calibri"/>
          <w:bCs/>
        </w:rPr>
        <w:pPrChange w:id="1064" w:author="utente" w:date="2014-04-06T11:01:00Z">
          <w:pPr>
            <w:pStyle w:val="Corpodeltesto22"/>
            <w:numPr>
              <w:ilvl w:val="1"/>
              <w:numId w:val="18"/>
            </w:numPr>
            <w:tabs>
              <w:tab w:val="num" w:pos="907"/>
            </w:tabs>
            <w:autoSpaceDE w:val="0"/>
            <w:spacing w:after="200" w:line="276" w:lineRule="auto"/>
            <w:ind w:left="908" w:hanging="624"/>
          </w:pPr>
        </w:pPrChange>
      </w:pPr>
      <w:del w:id="1065" w:author="utente" w:date="2014-04-06T10:00:00Z">
        <w:r w:rsidDel="00806F03">
          <w:rPr>
            <w:rFonts w:ascii="Calibri" w:hAnsi="Calibri" w:cs="Calibri"/>
            <w:bCs/>
          </w:rPr>
          <w:delText>verificano l’assolvimento dell’obbligo da parte degli iscritti con le modalità previste all’art.</w:delText>
        </w:r>
        <w:r w:rsidR="00991B74" w:rsidDel="00806F03">
          <w:rPr>
            <w:rFonts w:ascii="Calibri" w:hAnsi="Calibri" w:cs="Calibri"/>
            <w:bCs/>
          </w:rPr>
          <w:delText>17</w:delText>
        </w:r>
        <w:r w:rsidDel="00806F03">
          <w:rPr>
            <w:rFonts w:ascii="Calibri" w:hAnsi="Calibri" w:cs="Calibri"/>
            <w:bCs/>
          </w:rPr>
          <w:delText>;</w:delText>
        </w:r>
      </w:del>
    </w:p>
    <w:p w:rsidR="00A1576E" w:rsidDel="00806F03" w:rsidRDefault="00A1576E" w:rsidP="00A56510">
      <w:pPr>
        <w:pStyle w:val="Corpodeltesto22"/>
        <w:numPr>
          <w:ilvl w:val="1"/>
          <w:numId w:val="18"/>
        </w:numPr>
        <w:autoSpaceDE w:val="0"/>
        <w:spacing w:before="120" w:after="120" w:line="240" w:lineRule="auto"/>
        <w:ind w:left="908" w:hanging="624"/>
        <w:rPr>
          <w:del w:id="1066" w:author="utente" w:date="2014-04-06T10:00:00Z"/>
          <w:rFonts w:ascii="Calibri" w:hAnsi="Calibri" w:cs="Calibri"/>
          <w:bCs/>
        </w:rPr>
        <w:pPrChange w:id="1067" w:author="utente" w:date="2014-04-06T11:01:00Z">
          <w:pPr>
            <w:pStyle w:val="Corpodeltesto22"/>
            <w:numPr>
              <w:ilvl w:val="1"/>
              <w:numId w:val="18"/>
            </w:numPr>
            <w:tabs>
              <w:tab w:val="num" w:pos="907"/>
            </w:tabs>
            <w:autoSpaceDE w:val="0"/>
            <w:spacing w:after="200" w:line="276" w:lineRule="auto"/>
            <w:ind w:left="908" w:hanging="624"/>
          </w:pPr>
        </w:pPrChange>
      </w:pPr>
      <w:del w:id="1068" w:author="utente" w:date="2014-04-06T10:00:00Z">
        <w:r w:rsidDel="00806F03">
          <w:rPr>
            <w:rFonts w:ascii="Calibri" w:hAnsi="Calibri" w:cs="Calibri"/>
            <w:bCs/>
          </w:rPr>
          <w:delText>nominano la Commissione di valutazione di cui all’art. 20;</w:delText>
        </w:r>
      </w:del>
    </w:p>
    <w:p w:rsidR="00A1576E" w:rsidDel="00806F03" w:rsidRDefault="00A1576E" w:rsidP="00A56510">
      <w:pPr>
        <w:pStyle w:val="Corpodeltesto22"/>
        <w:numPr>
          <w:ilvl w:val="1"/>
          <w:numId w:val="18"/>
        </w:numPr>
        <w:autoSpaceDE w:val="0"/>
        <w:spacing w:before="120" w:after="120" w:line="240" w:lineRule="auto"/>
        <w:ind w:left="908" w:hanging="624"/>
        <w:rPr>
          <w:del w:id="1069" w:author="utente" w:date="2014-04-06T10:00:00Z"/>
          <w:rFonts w:ascii="Calibri" w:hAnsi="Calibri" w:cs="Calibri"/>
          <w:bCs/>
        </w:rPr>
        <w:pPrChange w:id="1070" w:author="utente" w:date="2014-04-06T11:01:00Z">
          <w:pPr>
            <w:pStyle w:val="Corpodeltesto22"/>
            <w:numPr>
              <w:ilvl w:val="1"/>
              <w:numId w:val="18"/>
            </w:numPr>
            <w:tabs>
              <w:tab w:val="num" w:pos="907"/>
            </w:tabs>
            <w:autoSpaceDE w:val="0"/>
            <w:spacing w:after="200" w:line="276" w:lineRule="auto"/>
            <w:ind w:left="908" w:hanging="624"/>
          </w:pPr>
        </w:pPrChange>
      </w:pPr>
      <w:del w:id="1071" w:author="utente" w:date="2014-04-06T10:00:00Z">
        <w:r w:rsidDel="00806F03">
          <w:rPr>
            <w:rFonts w:ascii="Calibri" w:hAnsi="Calibri" w:cs="Calibri"/>
            <w:bCs/>
          </w:rPr>
          <w:delText>comunicano agli iscritti l’eventuale inottemperanza dell’obbligo annuale;</w:delText>
        </w:r>
      </w:del>
    </w:p>
    <w:p w:rsidR="00A1576E" w:rsidDel="00806F03" w:rsidRDefault="00A1576E" w:rsidP="00A56510">
      <w:pPr>
        <w:pStyle w:val="Corpodeltesto22"/>
        <w:numPr>
          <w:ilvl w:val="1"/>
          <w:numId w:val="18"/>
        </w:numPr>
        <w:autoSpaceDE w:val="0"/>
        <w:spacing w:before="120" w:after="120" w:line="240" w:lineRule="auto"/>
        <w:ind w:left="908" w:hanging="624"/>
        <w:rPr>
          <w:del w:id="1072" w:author="utente" w:date="2014-04-06T10:00:00Z"/>
          <w:rFonts w:ascii="Calibri" w:hAnsi="Calibri" w:cs="Calibri"/>
          <w:bCs/>
        </w:rPr>
        <w:pPrChange w:id="1073" w:author="utente" w:date="2014-04-06T11:01:00Z">
          <w:pPr>
            <w:pStyle w:val="Corpodeltesto22"/>
            <w:numPr>
              <w:ilvl w:val="1"/>
              <w:numId w:val="18"/>
            </w:numPr>
            <w:tabs>
              <w:tab w:val="num" w:pos="907"/>
            </w:tabs>
            <w:autoSpaceDE w:val="0"/>
            <w:spacing w:after="200" w:line="276" w:lineRule="auto"/>
            <w:ind w:left="908" w:hanging="624"/>
          </w:pPr>
        </w:pPrChange>
      </w:pPr>
      <w:del w:id="1074" w:author="utente" w:date="2014-04-06T10:00:00Z">
        <w:r w:rsidDel="00806F03">
          <w:rPr>
            <w:rFonts w:ascii="Calibri" w:hAnsi="Calibri" w:cs="Calibri"/>
            <w:bCs/>
          </w:rPr>
          <w:delText>certificano, a domanda, l’assolvimento dell’obbligo formativo dell’iscritto;</w:delText>
        </w:r>
      </w:del>
    </w:p>
    <w:p w:rsidR="00A1576E" w:rsidDel="00806F03" w:rsidRDefault="00A1576E" w:rsidP="00A56510">
      <w:pPr>
        <w:pStyle w:val="Corpodeltesto22"/>
        <w:numPr>
          <w:ilvl w:val="1"/>
          <w:numId w:val="18"/>
        </w:numPr>
        <w:autoSpaceDE w:val="0"/>
        <w:spacing w:before="120" w:after="120" w:line="240" w:lineRule="auto"/>
        <w:ind w:left="908" w:hanging="624"/>
        <w:rPr>
          <w:del w:id="1075" w:author="utente" w:date="2014-04-06T10:00:00Z"/>
          <w:bCs/>
          <w:szCs w:val="19"/>
        </w:rPr>
        <w:pPrChange w:id="1076" w:author="utente" w:date="2014-04-06T11:01:00Z">
          <w:pPr>
            <w:pStyle w:val="Corpodeltesto22"/>
            <w:numPr>
              <w:ilvl w:val="1"/>
              <w:numId w:val="18"/>
            </w:numPr>
            <w:tabs>
              <w:tab w:val="num" w:pos="907"/>
            </w:tabs>
            <w:autoSpaceDE w:val="0"/>
            <w:spacing w:after="200" w:line="276" w:lineRule="auto"/>
            <w:ind w:left="908" w:hanging="624"/>
          </w:pPr>
        </w:pPrChange>
      </w:pPr>
      <w:del w:id="1077" w:author="utente" w:date="2014-04-06T10:00:00Z">
        <w:r w:rsidDel="00806F03">
          <w:rPr>
            <w:rFonts w:ascii="Calibri" w:hAnsi="Calibri" w:cs="Calibri"/>
            <w:bCs/>
          </w:rPr>
          <w:delText>rendono pubbliche le informazioni essenziali relative all’assolvimento dell’obbligo formativo.</w:delText>
        </w:r>
      </w:del>
    </w:p>
    <w:p w:rsidR="00A1576E" w:rsidRPr="00246D76" w:rsidDel="00806F03" w:rsidRDefault="00A1576E" w:rsidP="00A56510">
      <w:pPr>
        <w:autoSpaceDE w:val="0"/>
        <w:spacing w:before="120" w:after="120" w:line="240" w:lineRule="auto"/>
        <w:jc w:val="both"/>
        <w:rPr>
          <w:del w:id="1078" w:author="utente" w:date="2014-04-06T10:00:00Z"/>
          <w:b/>
          <w:bCs/>
          <w:sz w:val="24"/>
        </w:rPr>
        <w:pPrChange w:id="1079" w:author="utente" w:date="2014-04-06T11:01:00Z">
          <w:pPr>
            <w:autoSpaceDE w:val="0"/>
            <w:jc w:val="both"/>
          </w:pPr>
        </w:pPrChange>
      </w:pPr>
      <w:del w:id="1080" w:author="utente" w:date="2014-04-06T10:00:00Z">
        <w:r w:rsidRPr="00246D76" w:rsidDel="00806F03">
          <w:rPr>
            <w:b/>
            <w:bCs/>
            <w:sz w:val="24"/>
            <w:szCs w:val="19"/>
          </w:rPr>
          <w:delText>2.2. le Federazioni regionali:</w:delText>
        </w:r>
      </w:del>
    </w:p>
    <w:p w:rsidR="00A1576E" w:rsidDel="00806F03" w:rsidRDefault="00A1576E" w:rsidP="00A56510">
      <w:pPr>
        <w:numPr>
          <w:ilvl w:val="1"/>
          <w:numId w:val="12"/>
        </w:numPr>
        <w:autoSpaceDE w:val="0"/>
        <w:spacing w:before="120" w:after="120" w:line="240" w:lineRule="auto"/>
        <w:jc w:val="both"/>
        <w:rPr>
          <w:del w:id="1081" w:author="utente" w:date="2014-04-06T10:00:00Z"/>
          <w:bCs/>
          <w:sz w:val="24"/>
        </w:rPr>
        <w:pPrChange w:id="1082" w:author="utente" w:date="2014-04-06T11:01:00Z">
          <w:pPr>
            <w:numPr>
              <w:ilvl w:val="1"/>
              <w:numId w:val="12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1083" w:author="utente" w:date="2014-04-06T10:00:00Z">
        <w:r w:rsidDel="00806F03">
          <w:rPr>
            <w:bCs/>
            <w:sz w:val="24"/>
          </w:rPr>
          <w:delText>promuovono e coordinano le attività formative degli Ordini;</w:delText>
        </w:r>
      </w:del>
    </w:p>
    <w:p w:rsidR="00A1576E" w:rsidDel="00806F03" w:rsidRDefault="00A1576E" w:rsidP="00A56510">
      <w:pPr>
        <w:numPr>
          <w:ilvl w:val="1"/>
          <w:numId w:val="12"/>
        </w:numPr>
        <w:autoSpaceDE w:val="0"/>
        <w:spacing w:before="120" w:after="120" w:line="240" w:lineRule="auto"/>
        <w:jc w:val="both"/>
        <w:rPr>
          <w:del w:id="1084" w:author="utente" w:date="2014-04-06T10:00:00Z"/>
          <w:bCs/>
          <w:sz w:val="24"/>
        </w:rPr>
        <w:pPrChange w:id="1085" w:author="utente" w:date="2014-04-06T11:01:00Z">
          <w:pPr>
            <w:numPr>
              <w:ilvl w:val="1"/>
              <w:numId w:val="12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1086" w:author="utente" w:date="2014-04-06T10:00:00Z">
        <w:r w:rsidDel="00806F03">
          <w:rPr>
            <w:bCs/>
            <w:sz w:val="24"/>
          </w:rPr>
          <w:delText>favoriscono e agevolano l’attuazione dei piani formativi degli Ordini;</w:delText>
        </w:r>
      </w:del>
    </w:p>
    <w:p w:rsidR="00A1576E" w:rsidDel="00806F03" w:rsidRDefault="00A1576E" w:rsidP="00A56510">
      <w:pPr>
        <w:numPr>
          <w:ilvl w:val="1"/>
          <w:numId w:val="12"/>
        </w:numPr>
        <w:autoSpaceDE w:val="0"/>
        <w:spacing w:before="120" w:after="120" w:line="240" w:lineRule="auto"/>
        <w:jc w:val="both"/>
        <w:rPr>
          <w:del w:id="1087" w:author="utente" w:date="2014-04-06T10:00:00Z"/>
          <w:bCs/>
          <w:sz w:val="24"/>
          <w:szCs w:val="19"/>
        </w:rPr>
        <w:pPrChange w:id="1088" w:author="utente" w:date="2014-04-06T11:01:00Z">
          <w:pPr>
            <w:numPr>
              <w:ilvl w:val="1"/>
              <w:numId w:val="12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1089" w:author="utente" w:date="2014-04-06T10:00:00Z">
        <w:r w:rsidDel="00806F03">
          <w:rPr>
            <w:bCs/>
            <w:sz w:val="24"/>
          </w:rPr>
          <w:delText>possono svolgere attività formative su delega degli Ordini;</w:delText>
        </w:r>
      </w:del>
    </w:p>
    <w:p w:rsidR="00A1576E" w:rsidDel="00806F03" w:rsidRDefault="00A1576E" w:rsidP="00A56510">
      <w:pPr>
        <w:numPr>
          <w:ilvl w:val="1"/>
          <w:numId w:val="12"/>
        </w:numPr>
        <w:autoSpaceDE w:val="0"/>
        <w:spacing w:before="120" w:after="120" w:line="240" w:lineRule="auto"/>
        <w:jc w:val="both"/>
        <w:rPr>
          <w:del w:id="1090" w:author="utente" w:date="2014-04-06T10:00:00Z"/>
          <w:sz w:val="24"/>
          <w:szCs w:val="19"/>
        </w:rPr>
        <w:pPrChange w:id="1091" w:author="utente" w:date="2014-04-06T11:01:00Z">
          <w:pPr>
            <w:numPr>
              <w:ilvl w:val="1"/>
              <w:numId w:val="12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1092" w:author="utente" w:date="2014-04-06T10:00:00Z">
        <w:r w:rsidDel="00806F03">
          <w:rPr>
            <w:bCs/>
            <w:sz w:val="24"/>
            <w:szCs w:val="19"/>
          </w:rPr>
          <w:delText>possono predisporre e attuare un proprio piano dell’offerta formativa.</w:delText>
        </w:r>
      </w:del>
    </w:p>
    <w:p w:rsidR="00A1576E" w:rsidDel="00806F03" w:rsidRDefault="00A1576E" w:rsidP="00A56510">
      <w:pPr>
        <w:numPr>
          <w:ilvl w:val="0"/>
          <w:numId w:val="12"/>
        </w:numPr>
        <w:autoSpaceDE w:val="0"/>
        <w:spacing w:before="120" w:after="120" w:line="240" w:lineRule="auto"/>
        <w:jc w:val="both"/>
        <w:rPr>
          <w:del w:id="1093" w:author="utente" w:date="2014-04-06T10:00:00Z"/>
          <w:bCs/>
          <w:sz w:val="24"/>
          <w:szCs w:val="19"/>
        </w:rPr>
        <w:pPrChange w:id="1094" w:author="utente" w:date="2014-04-06T11:01:00Z">
          <w:pPr>
            <w:numPr>
              <w:numId w:val="12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1095" w:author="utente" w:date="2014-04-06T10:00:00Z">
        <w:r w:rsidDel="00806F03">
          <w:rPr>
            <w:sz w:val="24"/>
            <w:szCs w:val="19"/>
          </w:rPr>
          <w:delText xml:space="preserve">Gli Ordini territoriali e le Federazioni </w:delText>
        </w:r>
        <w:r w:rsidR="000B4CE1" w:rsidDel="00806F03">
          <w:rPr>
            <w:sz w:val="24"/>
            <w:szCs w:val="19"/>
          </w:rPr>
          <w:delText>r</w:delText>
        </w:r>
        <w:r w:rsidDel="00806F03">
          <w:rPr>
            <w:sz w:val="24"/>
            <w:szCs w:val="19"/>
          </w:rPr>
          <w:delText>egionali possono svolgere le attività formative in cooperazione o convenzione con altri soggetti.</w:delText>
        </w:r>
      </w:del>
    </w:p>
    <w:p w:rsidR="00A1576E" w:rsidDel="00806F03" w:rsidRDefault="00A1576E" w:rsidP="00A56510">
      <w:pPr>
        <w:numPr>
          <w:ilvl w:val="0"/>
          <w:numId w:val="12"/>
        </w:numPr>
        <w:autoSpaceDE w:val="0"/>
        <w:spacing w:before="120" w:after="120" w:line="240" w:lineRule="auto"/>
        <w:jc w:val="both"/>
        <w:rPr>
          <w:del w:id="1096" w:author="utente" w:date="2014-04-06T10:00:00Z"/>
        </w:rPr>
        <w:pPrChange w:id="1097" w:author="utente" w:date="2014-04-06T11:01:00Z">
          <w:pPr>
            <w:numPr>
              <w:numId w:val="12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1098" w:author="utente" w:date="2014-04-06T10:00:00Z">
        <w:r w:rsidDel="00806F03">
          <w:rPr>
            <w:bCs/>
            <w:sz w:val="24"/>
            <w:szCs w:val="19"/>
          </w:rPr>
          <w:delText xml:space="preserve">L’attività formativa realizzata in cooperazione o convenzione con altri soggetti è organizzata secondo linee guida di cui all'art. 9, comma 2, lett. </w:delText>
        </w:r>
        <w:r w:rsidR="005C5723" w:rsidDel="00806F03">
          <w:rPr>
            <w:bCs/>
            <w:sz w:val="24"/>
            <w:szCs w:val="19"/>
          </w:rPr>
          <w:delText>d</w:delText>
        </w:r>
        <w:r w:rsidDel="00806F03">
          <w:rPr>
            <w:bCs/>
            <w:sz w:val="24"/>
            <w:szCs w:val="19"/>
          </w:rPr>
          <w:delText>) del presente regolamento.</w:delText>
        </w:r>
      </w:del>
    </w:p>
    <w:p w:rsidR="00A1576E" w:rsidDel="00806F03" w:rsidRDefault="00A1576E" w:rsidP="00A56510">
      <w:pPr>
        <w:spacing w:before="120" w:after="120" w:line="240" w:lineRule="auto"/>
        <w:jc w:val="center"/>
        <w:rPr>
          <w:del w:id="1099" w:author="utente" w:date="2014-04-06T10:00:00Z"/>
          <w:b/>
          <w:bCs/>
          <w:sz w:val="24"/>
        </w:rPr>
        <w:pPrChange w:id="1100" w:author="utente" w:date="2014-04-06T11:01:00Z">
          <w:pPr>
            <w:spacing w:before="480" w:after="0"/>
            <w:jc w:val="center"/>
          </w:pPr>
        </w:pPrChange>
      </w:pPr>
      <w:del w:id="1101" w:author="utente" w:date="2014-04-06T10:00:00Z">
        <w:r w:rsidDel="00806F03">
          <w:rPr>
            <w:rStyle w:val="normarticoli1"/>
            <w:sz w:val="20"/>
          </w:rPr>
          <w:delText>Art. 12</w:delText>
        </w:r>
      </w:del>
    </w:p>
    <w:p w:rsidR="00A1576E" w:rsidDel="00806F03" w:rsidRDefault="00A1576E" w:rsidP="00A56510">
      <w:pPr>
        <w:spacing w:before="120" w:after="120" w:line="240" w:lineRule="auto"/>
        <w:jc w:val="center"/>
        <w:rPr>
          <w:del w:id="1102" w:author="utente" w:date="2014-04-06T10:00:00Z"/>
          <w:bCs/>
          <w:sz w:val="24"/>
          <w:szCs w:val="19"/>
        </w:rPr>
        <w:pPrChange w:id="1103" w:author="utente" w:date="2014-04-06T11:01:00Z">
          <w:pPr>
            <w:spacing w:after="360"/>
            <w:jc w:val="center"/>
          </w:pPr>
        </w:pPrChange>
      </w:pPr>
      <w:del w:id="1104" w:author="utente" w:date="2014-04-06T10:00:00Z">
        <w:r w:rsidDel="00806F03">
          <w:rPr>
            <w:b/>
            <w:bCs/>
            <w:sz w:val="24"/>
          </w:rPr>
          <w:delText>Svolgimento delle attività formative e Piani annuali dell’offerta formativa</w:delText>
        </w:r>
      </w:del>
    </w:p>
    <w:p w:rsidR="000B7540" w:rsidDel="00A46FF7" w:rsidRDefault="00A1576E" w:rsidP="00A56510">
      <w:pPr>
        <w:numPr>
          <w:ilvl w:val="0"/>
          <w:numId w:val="9"/>
        </w:numPr>
        <w:autoSpaceDE w:val="0"/>
        <w:spacing w:before="120" w:after="120" w:line="240" w:lineRule="auto"/>
        <w:jc w:val="both"/>
        <w:rPr>
          <w:del w:id="1105" w:author="utente" w:date="2014-04-06T10:02:00Z"/>
          <w:bCs/>
          <w:sz w:val="24"/>
          <w:szCs w:val="19"/>
        </w:rPr>
        <w:pPrChange w:id="1106" w:author="utente" w:date="2014-04-06T11:01:00Z">
          <w:pPr>
            <w:numPr>
              <w:numId w:val="9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1107" w:author="utente" w:date="2014-04-06T10:02:00Z">
        <w:r w:rsidDel="00A46FF7">
          <w:rPr>
            <w:bCs/>
            <w:sz w:val="24"/>
            <w:szCs w:val="19"/>
          </w:rPr>
          <w:delText>Il piano annuale dell’offerta formativa è lo strumento di pianificazione delle attività formative finalizzato agli iscritti per ottemperare all’obbligo formativo di cui all’art. 2.</w:delText>
        </w:r>
      </w:del>
    </w:p>
    <w:p w:rsidR="00A1576E" w:rsidDel="00D17FBD" w:rsidRDefault="000B7540" w:rsidP="00A56510">
      <w:pPr>
        <w:autoSpaceDE w:val="0"/>
        <w:spacing w:before="120" w:after="120" w:line="240" w:lineRule="auto"/>
        <w:ind w:left="357"/>
        <w:jc w:val="both"/>
        <w:rPr>
          <w:del w:id="1108" w:author="utente" w:date="2014-04-06T10:23:00Z"/>
          <w:bCs/>
          <w:sz w:val="24"/>
          <w:szCs w:val="19"/>
        </w:rPr>
        <w:pPrChange w:id="1109" w:author="utente" w:date="2014-04-06T11:01:00Z">
          <w:pPr>
            <w:autoSpaceDE w:val="0"/>
            <w:ind w:left="357"/>
            <w:jc w:val="both"/>
          </w:pPr>
        </w:pPrChange>
      </w:pPr>
      <w:del w:id="1110" w:author="utente" w:date="2014-04-06T10:23:00Z">
        <w:r w:rsidDel="00D17FBD">
          <w:rPr>
            <w:bCs/>
            <w:sz w:val="24"/>
            <w:szCs w:val="19"/>
          </w:rPr>
          <w:br w:type="page"/>
        </w:r>
      </w:del>
    </w:p>
    <w:p w:rsidR="00A1576E" w:rsidDel="009272A1" w:rsidRDefault="00A1576E" w:rsidP="00A56510">
      <w:pPr>
        <w:numPr>
          <w:ilvl w:val="0"/>
          <w:numId w:val="9"/>
        </w:numPr>
        <w:autoSpaceDE w:val="0"/>
        <w:spacing w:before="120" w:after="120" w:line="240" w:lineRule="auto"/>
        <w:jc w:val="both"/>
        <w:rPr>
          <w:del w:id="1111" w:author="utente" w:date="2014-04-06T10:27:00Z"/>
          <w:bCs/>
          <w:sz w:val="24"/>
          <w:szCs w:val="19"/>
        </w:rPr>
        <w:pPrChange w:id="1112" w:author="utente" w:date="2014-04-06T11:01:00Z">
          <w:pPr>
            <w:numPr>
              <w:numId w:val="9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1113" w:author="utente" w:date="2014-04-06T10:27:00Z">
        <w:r w:rsidDel="009272A1">
          <w:rPr>
            <w:bCs/>
            <w:sz w:val="24"/>
            <w:szCs w:val="19"/>
          </w:rPr>
          <w:delText>Gli Ordini, le Federazioni regionali-, delle associazioni professionali e dei soggetti autorizzati</w:delText>
        </w:r>
        <w:r w:rsidDel="009272A1">
          <w:rPr>
            <w:sz w:val="24"/>
            <w:szCs w:val="19"/>
          </w:rPr>
          <w:delText xml:space="preserve"> predispongono il piano annuale dell'offerta formativa prevedendo per ogni attività formativa il rispetto dei seguenti criteri:</w:delText>
        </w:r>
      </w:del>
    </w:p>
    <w:p w:rsidR="00A1576E" w:rsidDel="009272A1" w:rsidRDefault="00A1576E" w:rsidP="00A56510">
      <w:pPr>
        <w:numPr>
          <w:ilvl w:val="1"/>
          <w:numId w:val="9"/>
        </w:numPr>
        <w:autoSpaceDE w:val="0"/>
        <w:spacing w:before="120" w:after="120" w:line="240" w:lineRule="auto"/>
        <w:ind w:left="908" w:hanging="624"/>
        <w:jc w:val="both"/>
        <w:rPr>
          <w:del w:id="1114" w:author="utente" w:date="2014-04-06T10:27:00Z"/>
          <w:bCs/>
          <w:sz w:val="24"/>
          <w:szCs w:val="19"/>
        </w:rPr>
        <w:pPrChange w:id="1115" w:author="utente" w:date="2014-04-06T11:01:00Z">
          <w:pPr>
            <w:numPr>
              <w:ilvl w:val="1"/>
              <w:numId w:val="9"/>
            </w:numPr>
            <w:tabs>
              <w:tab w:val="num" w:pos="907"/>
            </w:tabs>
            <w:autoSpaceDE w:val="0"/>
            <w:ind w:left="908" w:hanging="624"/>
            <w:jc w:val="both"/>
          </w:pPr>
        </w:pPrChange>
      </w:pPr>
      <w:del w:id="1116" w:author="utente" w:date="2014-04-06T10:27:00Z">
        <w:r w:rsidDel="009272A1">
          <w:rPr>
            <w:bCs/>
            <w:sz w:val="24"/>
            <w:szCs w:val="19"/>
          </w:rPr>
          <w:delText>la tipologia;</w:delText>
        </w:r>
      </w:del>
    </w:p>
    <w:p w:rsidR="00A1576E" w:rsidDel="009272A1" w:rsidRDefault="00A1576E" w:rsidP="00A56510">
      <w:pPr>
        <w:numPr>
          <w:ilvl w:val="1"/>
          <w:numId w:val="9"/>
        </w:numPr>
        <w:autoSpaceDE w:val="0"/>
        <w:spacing w:before="120" w:after="120" w:line="240" w:lineRule="auto"/>
        <w:ind w:left="908" w:hanging="624"/>
        <w:jc w:val="both"/>
        <w:rPr>
          <w:del w:id="1117" w:author="utente" w:date="2014-04-06T10:27:00Z"/>
          <w:bCs/>
          <w:sz w:val="24"/>
          <w:szCs w:val="19"/>
        </w:rPr>
        <w:pPrChange w:id="1118" w:author="utente" w:date="2014-04-06T11:01:00Z">
          <w:pPr>
            <w:numPr>
              <w:ilvl w:val="1"/>
              <w:numId w:val="9"/>
            </w:numPr>
            <w:tabs>
              <w:tab w:val="num" w:pos="907"/>
            </w:tabs>
            <w:autoSpaceDE w:val="0"/>
            <w:ind w:left="908" w:hanging="624"/>
            <w:jc w:val="both"/>
          </w:pPr>
        </w:pPrChange>
      </w:pPr>
      <w:del w:id="1119" w:author="utente" w:date="2014-04-06T10:27:00Z">
        <w:r w:rsidDel="009272A1">
          <w:rPr>
            <w:bCs/>
            <w:sz w:val="24"/>
            <w:szCs w:val="19"/>
          </w:rPr>
          <w:delText>il settore disciplinare professionale;</w:delText>
        </w:r>
      </w:del>
    </w:p>
    <w:p w:rsidR="00A1576E" w:rsidDel="009272A1" w:rsidRDefault="00A1576E" w:rsidP="00A56510">
      <w:pPr>
        <w:numPr>
          <w:ilvl w:val="1"/>
          <w:numId w:val="9"/>
        </w:numPr>
        <w:autoSpaceDE w:val="0"/>
        <w:spacing w:before="120" w:after="120" w:line="240" w:lineRule="auto"/>
        <w:ind w:left="908" w:hanging="624"/>
        <w:jc w:val="both"/>
        <w:rPr>
          <w:del w:id="1120" w:author="utente" w:date="2014-04-06T10:27:00Z"/>
          <w:bCs/>
          <w:sz w:val="24"/>
          <w:szCs w:val="19"/>
        </w:rPr>
        <w:pPrChange w:id="1121" w:author="utente" w:date="2014-04-06T11:01:00Z">
          <w:pPr>
            <w:numPr>
              <w:ilvl w:val="1"/>
              <w:numId w:val="9"/>
            </w:numPr>
            <w:tabs>
              <w:tab w:val="num" w:pos="907"/>
            </w:tabs>
            <w:autoSpaceDE w:val="0"/>
            <w:ind w:left="908" w:hanging="624"/>
            <w:jc w:val="both"/>
          </w:pPr>
        </w:pPrChange>
      </w:pPr>
      <w:del w:id="1122" w:author="utente" w:date="2014-04-06T10:27:00Z">
        <w:r w:rsidDel="009272A1">
          <w:rPr>
            <w:bCs/>
            <w:sz w:val="24"/>
            <w:szCs w:val="19"/>
          </w:rPr>
          <w:delText>gli argomenti oggetto di trattazione;</w:delText>
        </w:r>
      </w:del>
    </w:p>
    <w:p w:rsidR="00A1576E" w:rsidDel="009272A1" w:rsidRDefault="00A1576E" w:rsidP="00A56510">
      <w:pPr>
        <w:numPr>
          <w:ilvl w:val="1"/>
          <w:numId w:val="9"/>
        </w:numPr>
        <w:autoSpaceDE w:val="0"/>
        <w:spacing w:before="120" w:after="120" w:line="240" w:lineRule="auto"/>
        <w:ind w:left="908" w:hanging="624"/>
        <w:jc w:val="both"/>
        <w:rPr>
          <w:del w:id="1123" w:author="utente" w:date="2014-04-06T10:27:00Z"/>
          <w:bCs/>
          <w:sz w:val="24"/>
          <w:szCs w:val="19"/>
        </w:rPr>
        <w:pPrChange w:id="1124" w:author="utente" w:date="2014-04-06T11:01:00Z">
          <w:pPr>
            <w:numPr>
              <w:ilvl w:val="1"/>
              <w:numId w:val="9"/>
            </w:numPr>
            <w:tabs>
              <w:tab w:val="num" w:pos="907"/>
            </w:tabs>
            <w:autoSpaceDE w:val="0"/>
            <w:ind w:left="908" w:hanging="624"/>
            <w:jc w:val="both"/>
          </w:pPr>
        </w:pPrChange>
      </w:pPr>
      <w:del w:id="1125" w:author="utente" w:date="2014-04-06T10:27:00Z">
        <w:r w:rsidDel="009272A1">
          <w:rPr>
            <w:bCs/>
            <w:sz w:val="24"/>
            <w:szCs w:val="19"/>
          </w:rPr>
          <w:delText>la durata effettiva di trattazione degli argomenti, espressa in ore o frazioni di ora;</w:delText>
        </w:r>
      </w:del>
    </w:p>
    <w:p w:rsidR="00A1576E" w:rsidDel="009272A1" w:rsidRDefault="00A1576E" w:rsidP="00A56510">
      <w:pPr>
        <w:numPr>
          <w:ilvl w:val="1"/>
          <w:numId w:val="9"/>
        </w:numPr>
        <w:autoSpaceDE w:val="0"/>
        <w:spacing w:before="120" w:after="120" w:line="240" w:lineRule="auto"/>
        <w:ind w:left="908" w:hanging="624"/>
        <w:jc w:val="both"/>
        <w:rPr>
          <w:del w:id="1126" w:author="utente" w:date="2014-04-06T10:27:00Z"/>
          <w:bCs/>
          <w:sz w:val="24"/>
          <w:szCs w:val="19"/>
        </w:rPr>
        <w:pPrChange w:id="1127" w:author="utente" w:date="2014-04-06T11:01:00Z">
          <w:pPr>
            <w:numPr>
              <w:ilvl w:val="1"/>
              <w:numId w:val="9"/>
            </w:numPr>
            <w:tabs>
              <w:tab w:val="num" w:pos="907"/>
            </w:tabs>
            <w:autoSpaceDE w:val="0"/>
            <w:ind w:left="908" w:hanging="624"/>
            <w:jc w:val="both"/>
          </w:pPr>
        </w:pPrChange>
      </w:pPr>
      <w:del w:id="1128" w:author="utente" w:date="2014-04-06T10:27:00Z">
        <w:r w:rsidDel="009272A1">
          <w:rPr>
            <w:bCs/>
            <w:sz w:val="24"/>
            <w:szCs w:val="19"/>
          </w:rPr>
          <w:delText>il periodo previsto di svolgimento;</w:delText>
        </w:r>
      </w:del>
    </w:p>
    <w:p w:rsidR="00A1576E" w:rsidDel="009272A1" w:rsidRDefault="00A1576E" w:rsidP="00A56510">
      <w:pPr>
        <w:numPr>
          <w:ilvl w:val="1"/>
          <w:numId w:val="9"/>
        </w:numPr>
        <w:autoSpaceDE w:val="0"/>
        <w:spacing w:before="120" w:after="120" w:line="240" w:lineRule="auto"/>
        <w:ind w:left="908" w:hanging="624"/>
        <w:jc w:val="both"/>
        <w:rPr>
          <w:del w:id="1129" w:author="utente" w:date="2014-04-06T10:27:00Z"/>
          <w:bCs/>
          <w:sz w:val="24"/>
          <w:szCs w:val="19"/>
        </w:rPr>
        <w:pPrChange w:id="1130" w:author="utente" w:date="2014-04-06T11:01:00Z">
          <w:pPr>
            <w:numPr>
              <w:ilvl w:val="1"/>
              <w:numId w:val="9"/>
            </w:numPr>
            <w:tabs>
              <w:tab w:val="num" w:pos="907"/>
            </w:tabs>
            <w:autoSpaceDE w:val="0"/>
            <w:ind w:left="908" w:hanging="624"/>
            <w:jc w:val="both"/>
          </w:pPr>
        </w:pPrChange>
      </w:pPr>
      <w:del w:id="1131" w:author="utente" w:date="2014-04-06T10:27:00Z">
        <w:r w:rsidDel="009272A1">
          <w:rPr>
            <w:bCs/>
            <w:sz w:val="24"/>
            <w:szCs w:val="19"/>
          </w:rPr>
          <w:delText>il luogo di svolgimento;</w:delText>
        </w:r>
      </w:del>
    </w:p>
    <w:p w:rsidR="00A1576E" w:rsidDel="009272A1" w:rsidRDefault="00A1576E" w:rsidP="00A56510">
      <w:pPr>
        <w:numPr>
          <w:ilvl w:val="1"/>
          <w:numId w:val="9"/>
        </w:numPr>
        <w:autoSpaceDE w:val="0"/>
        <w:spacing w:before="120" w:after="120" w:line="240" w:lineRule="auto"/>
        <w:ind w:left="908" w:hanging="624"/>
        <w:jc w:val="both"/>
        <w:rPr>
          <w:del w:id="1132" w:author="utente" w:date="2014-04-06T10:27:00Z"/>
          <w:bCs/>
          <w:sz w:val="24"/>
          <w:szCs w:val="19"/>
        </w:rPr>
        <w:pPrChange w:id="1133" w:author="utente" w:date="2014-04-06T11:01:00Z">
          <w:pPr>
            <w:numPr>
              <w:ilvl w:val="1"/>
              <w:numId w:val="9"/>
            </w:numPr>
            <w:tabs>
              <w:tab w:val="num" w:pos="907"/>
            </w:tabs>
            <w:autoSpaceDE w:val="0"/>
            <w:ind w:left="908" w:hanging="624"/>
            <w:jc w:val="both"/>
          </w:pPr>
        </w:pPrChange>
      </w:pPr>
      <w:del w:id="1134" w:author="utente" w:date="2014-04-06T10:27:00Z">
        <w:r w:rsidDel="009272A1">
          <w:rPr>
            <w:bCs/>
            <w:sz w:val="24"/>
            <w:szCs w:val="19"/>
          </w:rPr>
          <w:delText>la qualifica dei relatori;</w:delText>
        </w:r>
      </w:del>
    </w:p>
    <w:p w:rsidR="00A1576E" w:rsidDel="009272A1" w:rsidRDefault="00A1576E" w:rsidP="00A56510">
      <w:pPr>
        <w:numPr>
          <w:ilvl w:val="1"/>
          <w:numId w:val="9"/>
        </w:numPr>
        <w:autoSpaceDE w:val="0"/>
        <w:spacing w:before="120" w:after="120" w:line="240" w:lineRule="auto"/>
        <w:ind w:left="908" w:hanging="624"/>
        <w:jc w:val="both"/>
        <w:rPr>
          <w:del w:id="1135" w:author="utente" w:date="2014-04-06T10:27:00Z"/>
          <w:bCs/>
          <w:sz w:val="24"/>
          <w:szCs w:val="19"/>
        </w:rPr>
        <w:pPrChange w:id="1136" w:author="utente" w:date="2014-04-06T11:01:00Z">
          <w:pPr>
            <w:numPr>
              <w:ilvl w:val="1"/>
              <w:numId w:val="9"/>
            </w:numPr>
            <w:tabs>
              <w:tab w:val="num" w:pos="907"/>
            </w:tabs>
            <w:autoSpaceDE w:val="0"/>
            <w:ind w:left="908" w:hanging="624"/>
            <w:jc w:val="both"/>
          </w:pPr>
        </w:pPrChange>
      </w:pPr>
      <w:del w:id="1137" w:author="utente" w:date="2014-04-06T10:27:00Z">
        <w:r w:rsidDel="009272A1">
          <w:rPr>
            <w:bCs/>
            <w:sz w:val="24"/>
            <w:szCs w:val="19"/>
          </w:rPr>
          <w:delText>gli eventuali oneri a carico dei partecipanti;</w:delText>
        </w:r>
      </w:del>
    </w:p>
    <w:p w:rsidR="00A1576E" w:rsidDel="009272A1" w:rsidRDefault="00A1576E" w:rsidP="00A56510">
      <w:pPr>
        <w:numPr>
          <w:ilvl w:val="1"/>
          <w:numId w:val="9"/>
        </w:numPr>
        <w:autoSpaceDE w:val="0"/>
        <w:spacing w:before="120" w:after="120" w:line="240" w:lineRule="auto"/>
        <w:ind w:left="908" w:hanging="624"/>
        <w:jc w:val="both"/>
        <w:rPr>
          <w:del w:id="1138" w:author="utente" w:date="2014-04-06T10:27:00Z"/>
          <w:bCs/>
          <w:sz w:val="24"/>
          <w:szCs w:val="19"/>
        </w:rPr>
        <w:pPrChange w:id="1139" w:author="utente" w:date="2014-04-06T11:01:00Z">
          <w:pPr>
            <w:numPr>
              <w:ilvl w:val="1"/>
              <w:numId w:val="9"/>
            </w:numPr>
            <w:tabs>
              <w:tab w:val="num" w:pos="907"/>
            </w:tabs>
            <w:autoSpaceDE w:val="0"/>
            <w:ind w:left="908" w:hanging="624"/>
            <w:jc w:val="both"/>
          </w:pPr>
        </w:pPrChange>
      </w:pPr>
      <w:del w:id="1140" w:author="utente" w:date="2014-04-06T10:27:00Z">
        <w:r w:rsidDel="009272A1">
          <w:rPr>
            <w:bCs/>
            <w:sz w:val="24"/>
            <w:szCs w:val="19"/>
          </w:rPr>
          <w:delText>altre informazioni ritenute utili.</w:delText>
        </w:r>
      </w:del>
    </w:p>
    <w:p w:rsidR="00A1576E" w:rsidDel="009272A1" w:rsidRDefault="00A1576E" w:rsidP="00A56510">
      <w:pPr>
        <w:numPr>
          <w:ilvl w:val="0"/>
          <w:numId w:val="9"/>
        </w:numPr>
        <w:autoSpaceDE w:val="0"/>
        <w:spacing w:before="120" w:after="120" w:line="240" w:lineRule="auto"/>
        <w:jc w:val="both"/>
        <w:rPr>
          <w:del w:id="1141" w:author="utente" w:date="2014-04-06T10:27:00Z"/>
          <w:sz w:val="24"/>
        </w:rPr>
        <w:pPrChange w:id="1142" w:author="utente" w:date="2014-04-06T11:01:00Z">
          <w:pPr>
            <w:numPr>
              <w:numId w:val="9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1143" w:author="utente" w:date="2014-04-06T10:27:00Z">
        <w:r w:rsidDel="009272A1">
          <w:rPr>
            <w:bCs/>
            <w:sz w:val="24"/>
            <w:szCs w:val="19"/>
          </w:rPr>
          <w:delText>Nel piano annuale dell'offerta formativa devono essere evidenziati le tematiche metaprofessionali onde consentire l’acquisizione degli specifici crediti formativi di cui all’art. 5, comma 6</w:delText>
        </w:r>
        <w:r w:rsidR="00ED2D8E" w:rsidDel="009272A1">
          <w:rPr>
            <w:bCs/>
            <w:sz w:val="24"/>
            <w:szCs w:val="19"/>
          </w:rPr>
          <w:delText xml:space="preserve"> del seguente regolamento</w:delText>
        </w:r>
        <w:r w:rsidR="00526479" w:rsidDel="009272A1">
          <w:rPr>
            <w:bCs/>
            <w:sz w:val="24"/>
            <w:szCs w:val="19"/>
          </w:rPr>
          <w:delText>.</w:delText>
        </w:r>
      </w:del>
    </w:p>
    <w:p w:rsidR="00A1576E" w:rsidDel="009272A1" w:rsidRDefault="00A1576E" w:rsidP="00A56510">
      <w:pPr>
        <w:numPr>
          <w:ilvl w:val="0"/>
          <w:numId w:val="9"/>
        </w:numPr>
        <w:autoSpaceDE w:val="0"/>
        <w:spacing w:before="120" w:after="120" w:line="240" w:lineRule="auto"/>
        <w:jc w:val="both"/>
        <w:rPr>
          <w:del w:id="1144" w:author="utente" w:date="2014-04-06T10:27:00Z"/>
          <w:bCs/>
          <w:sz w:val="24"/>
          <w:szCs w:val="19"/>
        </w:rPr>
        <w:pPrChange w:id="1145" w:author="utente" w:date="2014-04-06T11:01:00Z">
          <w:pPr>
            <w:numPr>
              <w:numId w:val="9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1146" w:author="utente" w:date="2014-04-06T10:27:00Z">
        <w:r w:rsidDel="009272A1">
          <w:rPr>
            <w:sz w:val="24"/>
          </w:rPr>
          <w:delText xml:space="preserve">Al piano annuale nazionale dell’offerta formativa concorrono gli Ordini territoriali, le Federazioni regionali, </w:delText>
        </w:r>
        <w:r w:rsidDel="009272A1">
          <w:rPr>
            <w:sz w:val="24"/>
            <w:szCs w:val="19"/>
          </w:rPr>
          <w:delText>le associazioni professionali e i soggetti autorizzati</w:delText>
        </w:r>
        <w:r w:rsidDel="009272A1">
          <w:rPr>
            <w:sz w:val="24"/>
          </w:rPr>
          <w:delText xml:space="preserve"> congiuntamente o disgiuntamente.</w:delText>
        </w:r>
      </w:del>
    </w:p>
    <w:p w:rsidR="00A1576E" w:rsidDel="009272A1" w:rsidRDefault="00A1576E" w:rsidP="00A56510">
      <w:pPr>
        <w:numPr>
          <w:ilvl w:val="0"/>
          <w:numId w:val="9"/>
        </w:numPr>
        <w:autoSpaceDE w:val="0"/>
        <w:spacing w:before="120" w:after="120" w:line="240" w:lineRule="auto"/>
        <w:jc w:val="both"/>
        <w:rPr>
          <w:del w:id="1147" w:author="utente" w:date="2014-04-06T10:27:00Z"/>
          <w:bCs/>
          <w:sz w:val="24"/>
          <w:szCs w:val="19"/>
        </w:rPr>
        <w:pPrChange w:id="1148" w:author="utente" w:date="2014-04-06T11:01:00Z">
          <w:pPr>
            <w:numPr>
              <w:numId w:val="9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1149" w:author="utente" w:date="2014-04-06T10:27:00Z">
        <w:r w:rsidDel="009272A1">
          <w:rPr>
            <w:bCs/>
            <w:sz w:val="24"/>
            <w:szCs w:val="19"/>
          </w:rPr>
          <w:delText>I piani formativi sono presentati dagli Ordini, dalle Federazioni regionali, dal</w:delText>
        </w:r>
        <w:r w:rsidDel="009272A1">
          <w:rPr>
            <w:sz w:val="24"/>
            <w:szCs w:val="19"/>
          </w:rPr>
          <w:delText>le associazioni professionali e dai soggetti autorizzati</w:delText>
        </w:r>
        <w:r w:rsidDel="009272A1">
          <w:rPr>
            <w:bCs/>
            <w:sz w:val="24"/>
            <w:szCs w:val="19"/>
          </w:rPr>
          <w:delText xml:space="preserve"> entro il 15 novembre di ogni anno.</w:delText>
        </w:r>
      </w:del>
    </w:p>
    <w:p w:rsidR="00A1576E" w:rsidRPr="000C2576" w:rsidDel="009272A1" w:rsidRDefault="00A1576E" w:rsidP="00A56510">
      <w:pPr>
        <w:numPr>
          <w:ilvl w:val="0"/>
          <w:numId w:val="9"/>
        </w:numPr>
        <w:autoSpaceDE w:val="0"/>
        <w:spacing w:before="120" w:after="120" w:line="240" w:lineRule="auto"/>
        <w:jc w:val="both"/>
        <w:rPr>
          <w:del w:id="1150" w:author="utente" w:date="2014-04-06T10:27:00Z"/>
          <w:bCs/>
          <w:sz w:val="24"/>
          <w:szCs w:val="19"/>
        </w:rPr>
        <w:pPrChange w:id="1151" w:author="utente" w:date="2014-04-06T11:01:00Z">
          <w:pPr>
            <w:numPr>
              <w:numId w:val="9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1152" w:author="utente" w:date="2014-04-06T10:27:00Z">
        <w:r w:rsidRPr="00ED2D8E" w:rsidDel="009272A1">
          <w:rPr>
            <w:bCs/>
            <w:sz w:val="24"/>
            <w:szCs w:val="19"/>
          </w:rPr>
          <w:delText xml:space="preserve">Il Consiglio Nazionale esprime il parere di conformità ai criteri di cui al comma 2 </w:delText>
        </w:r>
        <w:r w:rsidRPr="000C2576" w:rsidDel="009272A1">
          <w:rPr>
            <w:bCs/>
            <w:sz w:val="24"/>
            <w:szCs w:val="19"/>
          </w:rPr>
          <w:delText>entro 30 giorni dal ricevimento del piano formativo.</w:delText>
        </w:r>
      </w:del>
    </w:p>
    <w:p w:rsidR="00A1576E" w:rsidDel="009272A1" w:rsidRDefault="00A1576E" w:rsidP="00A56510">
      <w:pPr>
        <w:numPr>
          <w:ilvl w:val="0"/>
          <w:numId w:val="9"/>
        </w:numPr>
        <w:autoSpaceDE w:val="0"/>
        <w:spacing w:before="120" w:after="120" w:line="240" w:lineRule="auto"/>
        <w:jc w:val="both"/>
        <w:rPr>
          <w:del w:id="1153" w:author="utente" w:date="2014-04-06T10:27:00Z"/>
          <w:rStyle w:val="normarticoli1"/>
          <w:sz w:val="20"/>
        </w:rPr>
        <w:pPrChange w:id="1154" w:author="utente" w:date="2014-04-06T11:01:00Z">
          <w:pPr>
            <w:numPr>
              <w:numId w:val="9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1155" w:author="utente" w:date="2014-04-06T10:27:00Z">
        <w:r w:rsidRPr="000C2576" w:rsidDel="009272A1">
          <w:rPr>
            <w:bCs/>
            <w:sz w:val="24"/>
            <w:szCs w:val="19"/>
          </w:rPr>
          <w:delText xml:space="preserve"> Le attività formative organizzate dagli Ordini o da</w:delText>
        </w:r>
        <w:r w:rsidDel="009272A1">
          <w:rPr>
            <w:bCs/>
            <w:sz w:val="24"/>
          </w:rPr>
          <w:delText>l</w:delText>
        </w:r>
        <w:r w:rsidRPr="000C2576" w:rsidDel="009272A1">
          <w:rPr>
            <w:bCs/>
            <w:sz w:val="24"/>
            <w:szCs w:val="19"/>
          </w:rPr>
          <w:delText>le Federazioni regionali o dalle associazioni profession</w:delText>
        </w:r>
        <w:r w:rsidDel="009272A1">
          <w:rPr>
            <w:sz w:val="24"/>
            <w:szCs w:val="19"/>
          </w:rPr>
          <w:delText>ali o dai soggetti autorizzati</w:delText>
        </w:r>
        <w:r w:rsidDel="009272A1">
          <w:rPr>
            <w:bCs/>
            <w:sz w:val="24"/>
          </w:rPr>
          <w:delText xml:space="preserve"> al di fuori del territorio italiano sono soggette alla medesima normativa prevista per le attività organizzate in Italia. Gli adempimenti relativi sono svolti direttamente dall’Ordine o dalla Federazione regionale o </w:delText>
        </w:r>
        <w:r w:rsidDel="009272A1">
          <w:rPr>
            <w:bCs/>
            <w:sz w:val="24"/>
            <w:szCs w:val="19"/>
          </w:rPr>
          <w:delText>dal</w:delText>
        </w:r>
        <w:r w:rsidDel="009272A1">
          <w:rPr>
            <w:sz w:val="24"/>
            <w:szCs w:val="19"/>
          </w:rPr>
          <w:delText>l'associazione professionale o dal soggetto autorizzato</w:delText>
        </w:r>
        <w:r w:rsidDel="009272A1">
          <w:rPr>
            <w:bCs/>
            <w:sz w:val="24"/>
          </w:rPr>
          <w:delText xml:space="preserve"> che ha gestito l’organizzazione.</w:delText>
        </w:r>
      </w:del>
    </w:p>
    <w:p w:rsidR="00A1576E" w:rsidDel="009272A1" w:rsidRDefault="00A1576E" w:rsidP="00A56510">
      <w:pPr>
        <w:spacing w:before="120" w:after="120" w:line="240" w:lineRule="auto"/>
        <w:jc w:val="center"/>
        <w:rPr>
          <w:del w:id="1156" w:author="utente" w:date="2014-04-06T10:27:00Z"/>
          <w:b/>
          <w:bCs/>
          <w:sz w:val="24"/>
        </w:rPr>
        <w:pPrChange w:id="1157" w:author="utente" w:date="2014-04-06T11:01:00Z">
          <w:pPr>
            <w:spacing w:before="480" w:after="0"/>
            <w:jc w:val="center"/>
          </w:pPr>
        </w:pPrChange>
      </w:pPr>
      <w:del w:id="1158" w:author="utente" w:date="2014-04-06T10:27:00Z">
        <w:r w:rsidDel="009272A1">
          <w:rPr>
            <w:rStyle w:val="normarticoli1"/>
            <w:sz w:val="20"/>
          </w:rPr>
          <w:delText>Art. 13</w:delText>
        </w:r>
      </w:del>
    </w:p>
    <w:p w:rsidR="00A1576E" w:rsidDel="009272A1" w:rsidRDefault="00A1576E" w:rsidP="00A56510">
      <w:pPr>
        <w:spacing w:before="120" w:after="120" w:line="240" w:lineRule="auto"/>
        <w:jc w:val="center"/>
        <w:rPr>
          <w:del w:id="1159" w:author="utente" w:date="2014-04-06T10:27:00Z"/>
          <w:bCs/>
          <w:sz w:val="24"/>
        </w:rPr>
        <w:pPrChange w:id="1160" w:author="utente" w:date="2014-04-06T11:01:00Z">
          <w:pPr>
            <w:spacing w:after="360"/>
            <w:jc w:val="center"/>
          </w:pPr>
        </w:pPrChange>
      </w:pPr>
      <w:del w:id="1161" w:author="utente" w:date="2014-04-06T10:27:00Z">
        <w:r w:rsidDel="009272A1">
          <w:rPr>
            <w:b/>
            <w:bCs/>
            <w:sz w:val="24"/>
          </w:rPr>
          <w:delText>Valutazione delle attività formative</w:delText>
        </w:r>
      </w:del>
    </w:p>
    <w:p w:rsidR="00A1576E" w:rsidDel="009272A1" w:rsidRDefault="00A1576E" w:rsidP="00A56510">
      <w:pPr>
        <w:numPr>
          <w:ilvl w:val="0"/>
          <w:numId w:val="27"/>
        </w:numPr>
        <w:autoSpaceDE w:val="0"/>
        <w:spacing w:before="120" w:after="120" w:line="240" w:lineRule="auto"/>
        <w:jc w:val="both"/>
        <w:rPr>
          <w:del w:id="1162" w:author="utente" w:date="2014-04-06T10:27:00Z"/>
          <w:b/>
          <w:bCs/>
          <w:sz w:val="24"/>
        </w:rPr>
        <w:pPrChange w:id="1163" w:author="utente" w:date="2014-04-06T11:01:00Z">
          <w:pPr>
            <w:numPr>
              <w:numId w:val="2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1164" w:author="utente" w:date="2014-04-06T10:27:00Z">
        <w:r w:rsidDel="009272A1">
          <w:rPr>
            <w:bCs/>
            <w:sz w:val="24"/>
          </w:rPr>
          <w:delText>La valutazione delle attività formative di cui all’art. 3, comma 3, è effettuata secondo i criteri riportati nella tabella 1.</w:delText>
        </w:r>
      </w:del>
    </w:p>
    <w:p w:rsidR="00A1576E" w:rsidDel="009272A1" w:rsidRDefault="00A1576E" w:rsidP="00A56510">
      <w:pPr>
        <w:pageBreakBefore/>
        <w:autoSpaceDE w:val="0"/>
        <w:spacing w:before="120" w:after="120" w:line="240" w:lineRule="auto"/>
        <w:jc w:val="both"/>
        <w:rPr>
          <w:del w:id="1165" w:author="utente" w:date="2014-04-06T10:27:00Z"/>
          <w:rFonts w:cs="Calibri"/>
          <w:b/>
          <w:bCs/>
        </w:rPr>
        <w:pPrChange w:id="1166" w:author="utente" w:date="2014-04-06T11:01:00Z">
          <w:pPr>
            <w:pageBreakBefore/>
            <w:autoSpaceDE w:val="0"/>
            <w:jc w:val="both"/>
          </w:pPr>
        </w:pPrChange>
      </w:pPr>
      <w:del w:id="1167" w:author="utente" w:date="2014-04-06T10:27:00Z">
        <w:r w:rsidDel="009272A1">
          <w:rPr>
            <w:b/>
            <w:bCs/>
            <w:sz w:val="24"/>
          </w:rPr>
          <w:delText>Tabella 1 – Valutazione delle attività formative</w:delText>
        </w:r>
      </w:del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953"/>
        <w:gridCol w:w="1864"/>
        <w:gridCol w:w="1961"/>
      </w:tblGrid>
      <w:tr w:rsidR="00A1576E" w:rsidRPr="00246D76" w:rsidDel="009272A1" w:rsidTr="001F2C58">
        <w:trPr>
          <w:trHeight w:val="719"/>
          <w:tblHeader/>
          <w:del w:id="116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pStyle w:val="Titolo6"/>
              <w:numPr>
                <w:ilvl w:val="0"/>
                <w:numId w:val="0"/>
              </w:numPr>
              <w:spacing w:before="120" w:after="120" w:line="240" w:lineRule="auto"/>
              <w:rPr>
                <w:del w:id="1169" w:author="utente" w:date="2014-04-06T10:27:00Z"/>
                <w:b/>
                <w:bCs/>
                <w:szCs w:val="18"/>
              </w:rPr>
              <w:pPrChange w:id="1170" w:author="utente" w:date="2014-04-06T11:01:00Z">
                <w:pPr>
                  <w:pStyle w:val="Titolo6"/>
                  <w:numPr>
                    <w:ilvl w:val="0"/>
                    <w:numId w:val="0"/>
                  </w:numPr>
                  <w:tabs>
                    <w:tab w:val="clear" w:pos="0"/>
                  </w:tabs>
                  <w:spacing w:before="120" w:after="120" w:line="240" w:lineRule="auto"/>
                  <w:ind w:left="0" w:firstLine="0"/>
                </w:pPr>
              </w:pPrChange>
            </w:pPr>
            <w:del w:id="1171" w:author="utente" w:date="2014-04-06T10:27:00Z">
              <w:r w:rsidRPr="00246D76" w:rsidDel="009272A1">
                <w:rPr>
                  <w:rFonts w:ascii="Calibri" w:hAnsi="Calibri" w:cs="Calibri"/>
                  <w:b/>
                  <w:bCs/>
                  <w:color w:val="auto"/>
                </w:rPr>
                <w:delText>Attività formative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172" w:author="utente" w:date="2014-04-06T10:27:00Z"/>
                <w:b/>
                <w:bCs/>
                <w:i/>
                <w:iCs/>
                <w:szCs w:val="18"/>
              </w:rPr>
              <w:pPrChange w:id="1173" w:author="utente" w:date="2014-04-06T11:01:00Z">
                <w:pPr>
                  <w:autoSpaceDE w:val="0"/>
                  <w:spacing w:before="120" w:after="120" w:line="240" w:lineRule="auto"/>
                </w:pPr>
              </w:pPrChange>
            </w:pPr>
            <w:del w:id="1174" w:author="utente" w:date="2014-04-06T10:27:00Z">
              <w:r w:rsidRPr="00246D76" w:rsidDel="009272A1">
                <w:rPr>
                  <w:b/>
                  <w:bCs/>
                  <w:i/>
                  <w:iCs/>
                  <w:szCs w:val="18"/>
                </w:rPr>
                <w:delText xml:space="preserve">Crediti attribuiti certificati 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jc w:val="center"/>
              <w:rPr>
                <w:del w:id="1175" w:author="utente" w:date="2014-04-06T10:27:00Z"/>
                <w:szCs w:val="18"/>
              </w:rPr>
              <w:pPrChange w:id="1176" w:author="utente" w:date="2014-04-06T11:01:00Z">
                <w:pPr>
                  <w:autoSpaceDE w:val="0"/>
                  <w:spacing w:before="120" w:after="120" w:line="240" w:lineRule="auto"/>
                  <w:jc w:val="center"/>
                </w:pPr>
              </w:pPrChange>
            </w:pPr>
            <w:del w:id="1177" w:author="utente" w:date="2014-04-06T10:27:00Z">
              <w:r w:rsidRPr="00246D76" w:rsidDel="009272A1">
                <w:rPr>
                  <w:b/>
                  <w:bCs/>
                  <w:i/>
                  <w:iCs/>
                  <w:szCs w:val="18"/>
                </w:rPr>
                <w:delText>Limiti massimi annuali (CFP)</w:delText>
              </w:r>
            </w:del>
          </w:p>
        </w:tc>
      </w:tr>
      <w:tr w:rsidR="00A1576E" w:rsidRPr="00246D76" w:rsidDel="009272A1" w:rsidTr="001F2C58">
        <w:trPr>
          <w:trHeight w:val="715"/>
          <w:del w:id="117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179" w:author="utente" w:date="2014-04-06T10:27:00Z"/>
                <w:sz w:val="20"/>
                <w:szCs w:val="18"/>
              </w:rPr>
              <w:pPrChange w:id="1180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181" w:author="utente" w:date="2014-04-06T10:27:00Z">
              <w:r w:rsidRPr="00246D76" w:rsidDel="009272A1">
                <w:rPr>
                  <w:sz w:val="20"/>
                  <w:szCs w:val="18"/>
                </w:rPr>
                <w:delText xml:space="preserve">Partecipazione a corsi di formazione e aggiornamento, congressi, seminari, convegni, laboratori professionali, giornate di studio, visite tecniche e viaggi di studio. 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182" w:author="utente" w:date="2014-04-06T10:27:00Z"/>
                <w:sz w:val="20"/>
              </w:rPr>
              <w:pPrChange w:id="1183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184" w:author="utente" w:date="2014-04-06T10:27:00Z">
              <w:r w:rsidRPr="00246D76" w:rsidDel="009272A1">
                <w:rPr>
                  <w:sz w:val="20"/>
                  <w:szCs w:val="18"/>
                </w:rPr>
                <w:delText>1 CFP ogni 8 ore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jc w:val="center"/>
              <w:rPr>
                <w:del w:id="1185" w:author="utente" w:date="2014-04-06T10:27:00Z"/>
                <w:sz w:val="20"/>
                <w:szCs w:val="18"/>
              </w:rPr>
              <w:pPrChange w:id="1186" w:author="utente" w:date="2014-04-06T11:01:00Z">
                <w:pPr>
                  <w:autoSpaceDE w:val="0"/>
                  <w:spacing w:before="60" w:after="60" w:line="240" w:lineRule="auto"/>
                  <w:jc w:val="center"/>
                </w:pPr>
              </w:pPrChange>
            </w:pPr>
            <w:del w:id="1187" w:author="utente" w:date="2014-04-06T10:27:00Z">
              <w:r w:rsidRPr="00246D76" w:rsidDel="009272A1">
                <w:rPr>
                  <w:sz w:val="20"/>
                </w:rPr>
                <w:delText>nessuno</w:delText>
              </w:r>
            </w:del>
          </w:p>
        </w:tc>
      </w:tr>
      <w:tr w:rsidR="00A1576E" w:rsidRPr="00246D76" w:rsidDel="009272A1" w:rsidTr="001F2C58">
        <w:trPr>
          <w:trHeight w:val="507"/>
          <w:del w:id="118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189" w:author="utente" w:date="2014-04-06T10:27:00Z"/>
                <w:sz w:val="20"/>
                <w:szCs w:val="18"/>
              </w:rPr>
              <w:pPrChange w:id="1190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191" w:author="utente" w:date="2014-04-06T10:27:00Z">
              <w:r w:rsidRPr="00246D76" w:rsidDel="009272A1">
                <w:rPr>
                  <w:sz w:val="20"/>
                  <w:szCs w:val="18"/>
                </w:rPr>
                <w:delText xml:space="preserve">Superamento di esami in corsi di laurea universitari 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192" w:author="utente" w:date="2014-04-06T10:27:00Z"/>
                <w:sz w:val="20"/>
              </w:rPr>
              <w:pPrChange w:id="1193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194" w:author="utente" w:date="2014-04-06T10:27:00Z">
              <w:r w:rsidRPr="00246D76" w:rsidDel="009272A1">
                <w:rPr>
                  <w:sz w:val="20"/>
                  <w:szCs w:val="18"/>
                </w:rPr>
                <w:delText>1 CFP ogni CFU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jc w:val="center"/>
              <w:rPr>
                <w:del w:id="1195" w:author="utente" w:date="2014-04-06T10:27:00Z"/>
                <w:sz w:val="20"/>
                <w:szCs w:val="18"/>
              </w:rPr>
              <w:pPrChange w:id="1196" w:author="utente" w:date="2014-04-06T11:01:00Z">
                <w:pPr>
                  <w:autoSpaceDE w:val="0"/>
                  <w:spacing w:before="60" w:after="60" w:line="240" w:lineRule="auto"/>
                  <w:jc w:val="center"/>
                </w:pPr>
              </w:pPrChange>
            </w:pPr>
            <w:del w:id="1197" w:author="utente" w:date="2014-04-06T10:27:00Z">
              <w:r w:rsidRPr="00246D76" w:rsidDel="009272A1">
                <w:rPr>
                  <w:sz w:val="20"/>
                </w:rPr>
                <w:delText>nessuno</w:delText>
              </w:r>
            </w:del>
          </w:p>
        </w:tc>
      </w:tr>
      <w:tr w:rsidR="00A1576E" w:rsidRPr="00246D76" w:rsidDel="009272A1" w:rsidTr="001F2C58">
        <w:trPr>
          <w:trHeight w:val="449"/>
          <w:del w:id="119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199" w:author="utente" w:date="2014-04-06T10:27:00Z"/>
                <w:sz w:val="20"/>
                <w:szCs w:val="18"/>
              </w:rPr>
              <w:pPrChange w:id="1200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01" w:author="utente" w:date="2014-04-06T10:27:00Z">
              <w:r w:rsidRPr="00246D76" w:rsidDel="009272A1">
                <w:rPr>
                  <w:sz w:val="20"/>
                  <w:szCs w:val="18"/>
                </w:rPr>
                <w:delText xml:space="preserve">Partecipazione a corsi di specializzazione e perfezionamento universitari 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02" w:author="utente" w:date="2014-04-06T10:27:00Z"/>
                <w:sz w:val="20"/>
              </w:rPr>
              <w:pPrChange w:id="1203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04" w:author="utente" w:date="2014-04-06T10:27:00Z">
              <w:r w:rsidRPr="00246D76" w:rsidDel="009272A1">
                <w:rPr>
                  <w:sz w:val="20"/>
                  <w:szCs w:val="18"/>
                </w:rPr>
                <w:delText>1 CFP ogni CFU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jc w:val="center"/>
              <w:rPr>
                <w:del w:id="1205" w:author="utente" w:date="2014-04-06T10:27:00Z"/>
                <w:sz w:val="20"/>
                <w:szCs w:val="18"/>
              </w:rPr>
              <w:pPrChange w:id="1206" w:author="utente" w:date="2014-04-06T11:01:00Z">
                <w:pPr>
                  <w:autoSpaceDE w:val="0"/>
                  <w:spacing w:before="60" w:after="60" w:line="240" w:lineRule="auto"/>
                  <w:jc w:val="center"/>
                </w:pPr>
              </w:pPrChange>
            </w:pPr>
            <w:del w:id="1207" w:author="utente" w:date="2014-04-06T10:27:00Z">
              <w:r w:rsidRPr="00246D76" w:rsidDel="009272A1">
                <w:rPr>
                  <w:sz w:val="20"/>
                </w:rPr>
                <w:delText>nessuno</w:delText>
              </w:r>
            </w:del>
          </w:p>
        </w:tc>
      </w:tr>
      <w:tr w:rsidR="00A1576E" w:rsidRPr="00246D76" w:rsidDel="009272A1" w:rsidTr="001F2C58">
        <w:trPr>
          <w:trHeight w:val="367"/>
          <w:del w:id="120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09" w:author="utente" w:date="2014-04-06T10:27:00Z"/>
                <w:sz w:val="20"/>
                <w:szCs w:val="18"/>
              </w:rPr>
              <w:pPrChange w:id="1210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11" w:author="utente" w:date="2014-04-06T10:27:00Z">
              <w:r w:rsidRPr="00246D76" w:rsidDel="009272A1">
                <w:rPr>
                  <w:sz w:val="20"/>
                  <w:szCs w:val="18"/>
                </w:rPr>
                <w:delText>Partecipazione a master universitari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12" w:author="utente" w:date="2014-04-06T10:27:00Z"/>
                <w:sz w:val="20"/>
              </w:rPr>
              <w:pPrChange w:id="1213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14" w:author="utente" w:date="2014-04-06T10:27:00Z">
              <w:r w:rsidRPr="00246D76" w:rsidDel="009272A1">
                <w:rPr>
                  <w:sz w:val="20"/>
                  <w:szCs w:val="18"/>
                </w:rPr>
                <w:delText>1 CFP ogni CFU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jc w:val="center"/>
              <w:rPr>
                <w:del w:id="1215" w:author="utente" w:date="2014-04-06T10:27:00Z"/>
                <w:sz w:val="20"/>
                <w:szCs w:val="18"/>
              </w:rPr>
              <w:pPrChange w:id="1216" w:author="utente" w:date="2014-04-06T11:01:00Z">
                <w:pPr>
                  <w:autoSpaceDE w:val="0"/>
                  <w:spacing w:before="60" w:after="60" w:line="240" w:lineRule="auto"/>
                  <w:jc w:val="center"/>
                </w:pPr>
              </w:pPrChange>
            </w:pPr>
            <w:del w:id="1217" w:author="utente" w:date="2014-04-06T10:27:00Z">
              <w:r w:rsidRPr="00246D76" w:rsidDel="009272A1">
                <w:rPr>
                  <w:sz w:val="20"/>
                </w:rPr>
                <w:delText>nessuno</w:delText>
              </w:r>
            </w:del>
          </w:p>
        </w:tc>
      </w:tr>
      <w:tr w:rsidR="00A1576E" w:rsidRPr="00246D76" w:rsidDel="009272A1" w:rsidTr="001F2C58">
        <w:trPr>
          <w:trHeight w:val="707"/>
          <w:del w:id="121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19" w:author="utente" w:date="2014-04-06T10:27:00Z"/>
                <w:sz w:val="20"/>
                <w:szCs w:val="18"/>
              </w:rPr>
              <w:pPrChange w:id="1220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21" w:author="utente" w:date="2014-04-06T10:27:00Z">
              <w:r w:rsidRPr="00246D76" w:rsidDel="009272A1">
                <w:rPr>
                  <w:sz w:val="20"/>
                  <w:szCs w:val="18"/>
                </w:rPr>
                <w:delText>Partecipazione alle commissioni di studio e gruppi di lavoro del Consiglio nazionale, delle Federazioni regionali o degli Ordini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22" w:author="utente" w:date="2014-04-06T10:27:00Z"/>
                <w:sz w:val="20"/>
                <w:szCs w:val="18"/>
              </w:rPr>
              <w:pPrChange w:id="1223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24" w:author="utente" w:date="2014-04-06T10:27:00Z">
              <w:r w:rsidRPr="00246D76" w:rsidDel="009272A1">
                <w:rPr>
                  <w:sz w:val="20"/>
                  <w:szCs w:val="18"/>
                </w:rPr>
                <w:delText>0,25 CFP/riunione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jc w:val="center"/>
              <w:rPr>
                <w:del w:id="1225" w:author="utente" w:date="2014-04-06T10:27:00Z"/>
                <w:sz w:val="20"/>
                <w:szCs w:val="18"/>
              </w:rPr>
              <w:pPrChange w:id="1226" w:author="utente" w:date="2014-04-06T11:01:00Z">
                <w:pPr>
                  <w:autoSpaceDE w:val="0"/>
                  <w:spacing w:before="60" w:after="60" w:line="240" w:lineRule="auto"/>
                  <w:jc w:val="center"/>
                </w:pPr>
              </w:pPrChange>
            </w:pPr>
            <w:del w:id="1227" w:author="utente" w:date="2014-04-06T10:27:00Z">
              <w:r w:rsidRPr="00246D76" w:rsidDel="009272A1">
                <w:rPr>
                  <w:sz w:val="20"/>
                  <w:szCs w:val="18"/>
                </w:rPr>
                <w:delText>1 CFP</w:delText>
              </w:r>
            </w:del>
          </w:p>
        </w:tc>
      </w:tr>
      <w:tr w:rsidR="00A1576E" w:rsidRPr="00246D76" w:rsidDel="009272A1" w:rsidTr="001F2C58">
        <w:trPr>
          <w:trHeight w:val="443"/>
          <w:del w:id="122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29" w:author="utente" w:date="2014-04-06T10:27:00Z"/>
                <w:sz w:val="20"/>
                <w:szCs w:val="18"/>
              </w:rPr>
              <w:pPrChange w:id="1230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31" w:author="utente" w:date="2014-04-06T10:27:00Z">
              <w:r w:rsidRPr="00246D76" w:rsidDel="009272A1">
                <w:rPr>
                  <w:sz w:val="20"/>
                  <w:szCs w:val="18"/>
                </w:rPr>
                <w:delText>Partecipazione alle assemblee annuali degli Ordini e delle Federazioni regionali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32" w:author="utente" w:date="2014-04-06T10:27:00Z"/>
                <w:sz w:val="20"/>
                <w:szCs w:val="18"/>
              </w:rPr>
              <w:pPrChange w:id="1233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34" w:author="utente" w:date="2014-04-06T10:27:00Z">
              <w:r w:rsidRPr="00246D76" w:rsidDel="009272A1">
                <w:rPr>
                  <w:sz w:val="20"/>
                  <w:szCs w:val="18"/>
                </w:rPr>
                <w:delText>0,25 CFP/assemblea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jc w:val="center"/>
              <w:rPr>
                <w:del w:id="1235" w:author="utente" w:date="2014-04-06T10:27:00Z"/>
                <w:sz w:val="20"/>
                <w:szCs w:val="18"/>
              </w:rPr>
              <w:pPrChange w:id="1236" w:author="utente" w:date="2014-04-06T11:01:00Z">
                <w:pPr>
                  <w:autoSpaceDE w:val="0"/>
                  <w:spacing w:before="60" w:after="60" w:line="240" w:lineRule="auto"/>
                  <w:jc w:val="center"/>
                </w:pPr>
              </w:pPrChange>
            </w:pPr>
            <w:del w:id="1237" w:author="utente" w:date="2014-04-06T10:27:00Z">
              <w:r w:rsidRPr="00246D76" w:rsidDel="009272A1">
                <w:rPr>
                  <w:sz w:val="20"/>
                  <w:szCs w:val="18"/>
                </w:rPr>
                <w:delText>0,5 CFP</w:delText>
              </w:r>
            </w:del>
          </w:p>
        </w:tc>
      </w:tr>
      <w:tr w:rsidR="00A1576E" w:rsidRPr="00246D76" w:rsidDel="009272A1" w:rsidTr="001F2C58">
        <w:trPr>
          <w:trHeight w:val="705"/>
          <w:del w:id="123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39" w:author="utente" w:date="2014-04-06T10:27:00Z"/>
                <w:sz w:val="20"/>
                <w:szCs w:val="18"/>
              </w:rPr>
              <w:pPrChange w:id="1240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41" w:author="utente" w:date="2014-04-06T10:27:00Z">
              <w:r w:rsidRPr="00246D76" w:rsidDel="009272A1">
                <w:rPr>
                  <w:sz w:val="20"/>
                  <w:szCs w:val="18"/>
                </w:rPr>
                <w:delText>Partecipazione ai gruppi di lavoro e alle commissioni di studio degli organismi nazionali e internazionali cui aderisce il Consiglio nazionale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42" w:author="utente" w:date="2014-04-06T10:27:00Z"/>
                <w:sz w:val="20"/>
                <w:szCs w:val="18"/>
              </w:rPr>
              <w:pPrChange w:id="1243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44" w:author="utente" w:date="2014-04-06T10:27:00Z">
              <w:r w:rsidRPr="00246D76" w:rsidDel="009272A1">
                <w:rPr>
                  <w:sz w:val="20"/>
                  <w:szCs w:val="18"/>
                </w:rPr>
                <w:delText>0,5 CFP/riunione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jc w:val="center"/>
              <w:rPr>
                <w:del w:id="1245" w:author="utente" w:date="2014-04-06T10:27:00Z"/>
                <w:sz w:val="20"/>
                <w:szCs w:val="18"/>
              </w:rPr>
              <w:pPrChange w:id="1246" w:author="utente" w:date="2014-04-06T11:01:00Z">
                <w:pPr>
                  <w:autoSpaceDE w:val="0"/>
                  <w:spacing w:before="60" w:after="60" w:line="240" w:lineRule="auto"/>
                  <w:jc w:val="center"/>
                </w:pPr>
              </w:pPrChange>
            </w:pPr>
            <w:del w:id="1247" w:author="utente" w:date="2014-04-06T10:27:00Z">
              <w:r w:rsidRPr="00246D76" w:rsidDel="009272A1">
                <w:rPr>
                  <w:sz w:val="20"/>
                  <w:szCs w:val="18"/>
                </w:rPr>
                <w:delText>1 CFP</w:delText>
              </w:r>
            </w:del>
          </w:p>
        </w:tc>
      </w:tr>
      <w:tr w:rsidR="00A1576E" w:rsidRPr="00246D76" w:rsidDel="009272A1" w:rsidTr="001F2C58">
        <w:trPr>
          <w:trHeight w:val="687"/>
          <w:del w:id="124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49" w:author="utente" w:date="2014-04-06T10:27:00Z"/>
                <w:sz w:val="20"/>
                <w:szCs w:val="18"/>
              </w:rPr>
              <w:pPrChange w:id="1250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51" w:author="utente" w:date="2014-04-06T10:27:00Z">
              <w:r w:rsidRPr="00246D76" w:rsidDel="009272A1">
                <w:rPr>
                  <w:sz w:val="20"/>
                  <w:szCs w:val="18"/>
                </w:rPr>
                <w:delText>Partecipazione alle commissioni per gli esami di Stato per l’esercizio della professione di dottore agronomo e di dottore forestale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52" w:author="utente" w:date="2014-04-06T10:27:00Z"/>
                <w:sz w:val="20"/>
                <w:szCs w:val="18"/>
              </w:rPr>
              <w:pPrChange w:id="1253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54" w:author="utente" w:date="2014-04-06T10:27:00Z">
              <w:r w:rsidRPr="00246D76" w:rsidDel="009272A1">
                <w:rPr>
                  <w:sz w:val="20"/>
                  <w:szCs w:val="18"/>
                </w:rPr>
                <w:delText>0,5 CFP/sessione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jc w:val="center"/>
              <w:rPr>
                <w:del w:id="1255" w:author="utente" w:date="2014-04-06T10:27:00Z"/>
                <w:sz w:val="20"/>
                <w:szCs w:val="18"/>
              </w:rPr>
              <w:pPrChange w:id="1256" w:author="utente" w:date="2014-04-06T11:01:00Z">
                <w:pPr>
                  <w:autoSpaceDE w:val="0"/>
                  <w:spacing w:before="60" w:after="60" w:line="240" w:lineRule="auto"/>
                  <w:jc w:val="center"/>
                </w:pPr>
              </w:pPrChange>
            </w:pPr>
            <w:del w:id="1257" w:author="utente" w:date="2014-04-06T10:27:00Z">
              <w:r w:rsidRPr="00246D76" w:rsidDel="009272A1">
                <w:rPr>
                  <w:sz w:val="20"/>
                  <w:szCs w:val="18"/>
                </w:rPr>
                <w:delText>1 CFP</w:delText>
              </w:r>
            </w:del>
          </w:p>
        </w:tc>
      </w:tr>
      <w:tr w:rsidR="00A1576E" w:rsidRPr="00246D76" w:rsidDel="009272A1" w:rsidTr="001F2C58">
        <w:trPr>
          <w:trHeight w:val="711"/>
          <w:del w:id="125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59" w:author="utente" w:date="2014-04-06T10:27:00Z"/>
                <w:sz w:val="20"/>
                <w:szCs w:val="18"/>
              </w:rPr>
              <w:pPrChange w:id="1260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61" w:author="utente" w:date="2014-04-06T10:27:00Z">
              <w:r w:rsidRPr="00246D76" w:rsidDel="009272A1">
                <w:rPr>
                  <w:sz w:val="20"/>
                  <w:szCs w:val="18"/>
                </w:rPr>
                <w:delText xml:space="preserve">Partecipazione a commissioni presso enti pubblici territoriali aventi finalità di valutazione di piani e/o progetti 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62" w:author="utente" w:date="2014-04-06T10:27:00Z"/>
                <w:sz w:val="20"/>
                <w:szCs w:val="18"/>
              </w:rPr>
              <w:pPrChange w:id="1263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64" w:author="utente" w:date="2014-04-06T10:27:00Z">
              <w:r w:rsidRPr="00246D76" w:rsidDel="009272A1">
                <w:rPr>
                  <w:sz w:val="20"/>
                  <w:szCs w:val="18"/>
                </w:rPr>
                <w:delText>0,25 CFP/riunione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jc w:val="center"/>
              <w:rPr>
                <w:del w:id="1265" w:author="utente" w:date="2014-04-06T10:27:00Z"/>
                <w:sz w:val="20"/>
                <w:szCs w:val="18"/>
              </w:rPr>
              <w:pPrChange w:id="1266" w:author="utente" w:date="2014-04-06T11:01:00Z">
                <w:pPr>
                  <w:autoSpaceDE w:val="0"/>
                  <w:spacing w:before="60" w:after="60" w:line="240" w:lineRule="auto"/>
                  <w:jc w:val="center"/>
                </w:pPr>
              </w:pPrChange>
            </w:pPr>
            <w:del w:id="1267" w:author="utente" w:date="2014-04-06T10:27:00Z">
              <w:r w:rsidRPr="00246D76" w:rsidDel="009272A1">
                <w:rPr>
                  <w:sz w:val="20"/>
                  <w:szCs w:val="18"/>
                </w:rPr>
                <w:delText>1 CFP</w:delText>
              </w:r>
            </w:del>
          </w:p>
        </w:tc>
      </w:tr>
      <w:tr w:rsidR="00A1576E" w:rsidRPr="00246D76" w:rsidDel="009272A1" w:rsidTr="001F2C58">
        <w:trPr>
          <w:trHeight w:val="141"/>
          <w:del w:id="126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69" w:author="utente" w:date="2014-04-06T10:27:00Z"/>
                <w:sz w:val="20"/>
                <w:szCs w:val="18"/>
              </w:rPr>
              <w:pPrChange w:id="1270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71" w:author="utente" w:date="2014-04-06T10:27:00Z">
              <w:r w:rsidRPr="00246D76" w:rsidDel="009272A1">
                <w:rPr>
                  <w:sz w:val="20"/>
                  <w:szCs w:val="18"/>
                </w:rPr>
                <w:delText>Relazioni a corsi di aggiornamento e formazione, seminari, congressi, convegni, corsi post-laurea, master universitari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72" w:author="utente" w:date="2014-04-06T10:27:00Z"/>
                <w:sz w:val="20"/>
                <w:szCs w:val="18"/>
              </w:rPr>
              <w:pPrChange w:id="1273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74" w:author="utente" w:date="2014-04-06T10:27:00Z">
              <w:r w:rsidRPr="00246D76" w:rsidDel="009272A1">
                <w:rPr>
                  <w:sz w:val="20"/>
                  <w:szCs w:val="18"/>
                </w:rPr>
                <w:delText>0,25 CFP per 1 ora o frazione di ora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jc w:val="center"/>
              <w:rPr>
                <w:del w:id="1275" w:author="utente" w:date="2014-04-06T10:27:00Z"/>
                <w:sz w:val="20"/>
                <w:szCs w:val="18"/>
              </w:rPr>
              <w:pPrChange w:id="1276" w:author="utente" w:date="2014-04-06T11:01:00Z">
                <w:pPr>
                  <w:autoSpaceDE w:val="0"/>
                  <w:spacing w:before="60" w:after="60" w:line="240" w:lineRule="auto"/>
                  <w:jc w:val="center"/>
                </w:pPr>
              </w:pPrChange>
            </w:pPr>
            <w:del w:id="1277" w:author="utente" w:date="2014-04-06T10:27:00Z">
              <w:r w:rsidRPr="00246D76" w:rsidDel="009272A1">
                <w:rPr>
                  <w:sz w:val="20"/>
                  <w:szCs w:val="18"/>
                </w:rPr>
                <w:delText>1 CFP</w:delText>
              </w:r>
            </w:del>
          </w:p>
        </w:tc>
      </w:tr>
      <w:tr w:rsidR="00A1576E" w:rsidRPr="00246D76" w:rsidDel="009272A1" w:rsidTr="001F2C58">
        <w:trPr>
          <w:trHeight w:val="141"/>
          <w:del w:id="127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79" w:author="utente" w:date="2014-04-06T10:27:00Z"/>
                <w:sz w:val="20"/>
                <w:szCs w:val="18"/>
              </w:rPr>
              <w:pPrChange w:id="1280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81" w:author="utente" w:date="2014-04-06T10:27:00Z">
              <w:r w:rsidRPr="00246D76" w:rsidDel="009272A1">
                <w:rPr>
                  <w:sz w:val="20"/>
                  <w:szCs w:val="18"/>
                </w:rPr>
                <w:delText xml:space="preserve">Articoli scientifici o di natura tecnica professionale </w:delText>
              </w:r>
              <w:r w:rsidRPr="00246D76" w:rsidDel="009272A1">
                <w:rPr>
                  <w:sz w:val="20"/>
                </w:rPr>
                <w:delText>pubblicati su house organ o su riviste a diffusione nazionale o internazionale, previa revisione di un comitato scientifico-tecnico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82" w:author="utente" w:date="2014-04-06T10:27:00Z"/>
                <w:sz w:val="20"/>
                <w:szCs w:val="18"/>
              </w:rPr>
              <w:pPrChange w:id="1283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84" w:author="utente" w:date="2014-04-06T10:27:00Z">
              <w:r w:rsidRPr="00246D76" w:rsidDel="009272A1">
                <w:rPr>
                  <w:sz w:val="20"/>
                  <w:szCs w:val="18"/>
                </w:rPr>
                <w:delText>0,25 CFP per almeno10.000 battute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jc w:val="center"/>
              <w:rPr>
                <w:del w:id="1285" w:author="utente" w:date="2014-04-06T10:27:00Z"/>
                <w:sz w:val="20"/>
                <w:szCs w:val="18"/>
              </w:rPr>
              <w:pPrChange w:id="1286" w:author="utente" w:date="2014-04-06T11:01:00Z">
                <w:pPr>
                  <w:autoSpaceDE w:val="0"/>
                  <w:spacing w:before="60" w:after="60" w:line="240" w:lineRule="auto"/>
                  <w:jc w:val="center"/>
                </w:pPr>
              </w:pPrChange>
            </w:pPr>
            <w:del w:id="1287" w:author="utente" w:date="2014-04-06T10:27:00Z">
              <w:r w:rsidRPr="00246D76" w:rsidDel="009272A1">
                <w:rPr>
                  <w:sz w:val="20"/>
                  <w:szCs w:val="18"/>
                </w:rPr>
                <w:delText>3 CFP</w:delText>
              </w:r>
            </w:del>
          </w:p>
        </w:tc>
      </w:tr>
      <w:tr w:rsidR="00A1576E" w:rsidRPr="00246D76" w:rsidDel="009272A1" w:rsidTr="001F2C58">
        <w:trPr>
          <w:trHeight w:val="646"/>
          <w:del w:id="128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89" w:author="utente" w:date="2014-04-06T10:27:00Z"/>
                <w:sz w:val="20"/>
                <w:szCs w:val="18"/>
              </w:rPr>
              <w:pPrChange w:id="1290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91" w:author="utente" w:date="2014-04-06T10:27:00Z">
              <w:r w:rsidRPr="00246D76" w:rsidDel="009272A1">
                <w:rPr>
                  <w:sz w:val="20"/>
                  <w:szCs w:val="18"/>
                </w:rPr>
                <w:delText xml:space="preserve">Monografie scientifiche o di natura tecnico- professionale che riportino esplicitamente la revisione </w:delText>
              </w:r>
              <w:r w:rsidRPr="00246D76" w:rsidDel="009272A1">
                <w:rPr>
                  <w:sz w:val="20"/>
                </w:rPr>
                <w:delText>di un comitato scientifico-tecnico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92" w:author="utente" w:date="2014-04-06T10:27:00Z"/>
                <w:sz w:val="20"/>
                <w:szCs w:val="18"/>
              </w:rPr>
              <w:pPrChange w:id="1293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294" w:author="utente" w:date="2014-04-06T10:27:00Z">
              <w:r w:rsidRPr="00246D76" w:rsidDel="009272A1">
                <w:rPr>
                  <w:sz w:val="20"/>
                  <w:szCs w:val="18"/>
                </w:rPr>
                <w:delText>0,25 CFP per almeno10.000 battute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jc w:val="center"/>
              <w:rPr>
                <w:del w:id="1295" w:author="utente" w:date="2014-04-06T10:27:00Z"/>
                <w:sz w:val="20"/>
                <w:szCs w:val="18"/>
              </w:rPr>
              <w:pPrChange w:id="1296" w:author="utente" w:date="2014-04-06T11:01:00Z">
                <w:pPr>
                  <w:autoSpaceDE w:val="0"/>
                  <w:spacing w:before="60" w:after="60" w:line="240" w:lineRule="auto"/>
                  <w:jc w:val="center"/>
                </w:pPr>
              </w:pPrChange>
            </w:pPr>
            <w:del w:id="1297" w:author="utente" w:date="2014-04-06T10:27:00Z">
              <w:r w:rsidRPr="00246D76" w:rsidDel="009272A1">
                <w:rPr>
                  <w:sz w:val="20"/>
                  <w:szCs w:val="18"/>
                </w:rPr>
                <w:delText>3 CFP</w:delText>
              </w:r>
            </w:del>
          </w:p>
        </w:tc>
      </w:tr>
      <w:tr w:rsidR="00A1576E" w:rsidRPr="00246D76" w:rsidDel="009272A1" w:rsidTr="001F2C58">
        <w:trPr>
          <w:trHeight w:val="141"/>
          <w:del w:id="1298" w:author="utente" w:date="2014-04-06T10:27:00Z"/>
        </w:trPr>
        <w:tc>
          <w:tcPr>
            <w:tcW w:w="3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299" w:author="utente" w:date="2014-04-06T10:27:00Z"/>
                <w:sz w:val="20"/>
                <w:szCs w:val="18"/>
              </w:rPr>
              <w:pPrChange w:id="1300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301" w:author="utente" w:date="2014-04-06T10:27:00Z">
              <w:r w:rsidRPr="00246D76" w:rsidDel="009272A1">
                <w:rPr>
                  <w:sz w:val="20"/>
                  <w:szCs w:val="18"/>
                </w:rPr>
                <w:delText>Docenze svolte presso Università ed enti equiparati nell’ambito di corsi di laurea o master, scuole di specializzazione o corsi di perfezionamento universitario da soggetti non dipendenti</w:delText>
              </w:r>
            </w:del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rPr>
                <w:del w:id="1302" w:author="utente" w:date="2014-04-06T10:27:00Z"/>
                <w:sz w:val="20"/>
                <w:szCs w:val="18"/>
              </w:rPr>
              <w:pPrChange w:id="1303" w:author="utente" w:date="2014-04-06T11:01:00Z">
                <w:pPr>
                  <w:autoSpaceDE w:val="0"/>
                  <w:spacing w:before="60" w:after="60" w:line="240" w:lineRule="auto"/>
                </w:pPr>
              </w:pPrChange>
            </w:pPr>
            <w:del w:id="1304" w:author="utente" w:date="2014-04-06T10:27:00Z">
              <w:r w:rsidRPr="00246D76" w:rsidDel="009272A1">
                <w:rPr>
                  <w:sz w:val="20"/>
                  <w:szCs w:val="18"/>
                </w:rPr>
                <w:delText>1 CFP ogni CFU</w:delText>
              </w:r>
            </w:del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76E" w:rsidRPr="00246D76" w:rsidDel="009272A1" w:rsidRDefault="00A1576E" w:rsidP="00A56510">
            <w:pPr>
              <w:autoSpaceDE w:val="0"/>
              <w:spacing w:before="120" w:after="120" w:line="240" w:lineRule="auto"/>
              <w:ind w:left="1095"/>
              <w:rPr>
                <w:del w:id="1305" w:author="utente" w:date="2014-04-06T10:27:00Z"/>
                <w:sz w:val="20"/>
              </w:rPr>
              <w:pPrChange w:id="1306" w:author="utente" w:date="2014-04-06T11:01:00Z">
                <w:pPr>
                  <w:autoSpaceDE w:val="0"/>
                  <w:spacing w:before="60" w:after="60" w:line="240" w:lineRule="auto"/>
                  <w:ind w:left="1095"/>
                </w:pPr>
              </w:pPrChange>
            </w:pPr>
            <w:del w:id="1307" w:author="utente" w:date="2014-04-06T10:27:00Z">
              <w:r w:rsidRPr="00246D76" w:rsidDel="009272A1">
                <w:rPr>
                  <w:sz w:val="20"/>
                  <w:szCs w:val="18"/>
                </w:rPr>
                <w:delText>3 CFP</w:delText>
              </w:r>
            </w:del>
          </w:p>
        </w:tc>
      </w:tr>
    </w:tbl>
    <w:p w:rsidR="003441E5" w:rsidRDefault="003441E5" w:rsidP="00A56510">
      <w:pPr>
        <w:autoSpaceDE w:val="0"/>
        <w:spacing w:before="120" w:after="120" w:line="240" w:lineRule="auto"/>
        <w:ind w:left="340" w:hanging="340"/>
        <w:jc w:val="both"/>
        <w:rPr>
          <w:ins w:id="1308" w:author="utente" w:date="2014-04-06T10:38:00Z"/>
          <w:b/>
          <w:bCs/>
          <w:sz w:val="24"/>
        </w:rPr>
        <w:pPrChange w:id="1309" w:author="utente" w:date="2014-04-06T11:01:00Z">
          <w:pPr>
            <w:autoSpaceDE w:val="0"/>
            <w:ind w:left="340" w:hanging="340"/>
            <w:jc w:val="both"/>
          </w:pPr>
        </w:pPrChange>
      </w:pPr>
      <w:ins w:id="1310" w:author="utente" w:date="2014-04-06T10:38:00Z">
        <w:r>
          <w:rPr>
            <w:b/>
            <w:bCs/>
            <w:sz w:val="24"/>
          </w:rPr>
          <w:t>1</w:t>
        </w:r>
        <w:r>
          <w:rPr>
            <w:b/>
            <w:bCs/>
            <w:sz w:val="24"/>
          </w:rPr>
          <w:t>8</w:t>
        </w:r>
        <w:r w:rsidRPr="0077405C">
          <w:rPr>
            <w:b/>
            <w:bCs/>
            <w:sz w:val="24"/>
          </w:rPr>
          <w:t xml:space="preserve">. D. </w:t>
        </w:r>
        <w:r>
          <w:rPr>
            <w:b/>
            <w:bCs/>
            <w:sz w:val="24"/>
          </w:rPr>
          <w:t>L</w:t>
        </w:r>
        <w:r>
          <w:rPr>
            <w:b/>
            <w:bCs/>
            <w:sz w:val="24"/>
          </w:rPr>
          <w:t>’</w:t>
        </w:r>
        <w:r>
          <w:rPr>
            <w:b/>
            <w:bCs/>
            <w:sz w:val="24"/>
          </w:rPr>
          <w:t xml:space="preserve">iscritto può </w:t>
        </w:r>
      </w:ins>
      <w:ins w:id="1311" w:author="utente" w:date="2014-04-06T10:40:00Z">
        <w:r>
          <w:rPr>
            <w:b/>
            <w:bCs/>
            <w:sz w:val="24"/>
          </w:rPr>
          <w:t xml:space="preserve">rendere pubblico </w:t>
        </w:r>
      </w:ins>
      <w:ins w:id="1312" w:author="utente" w:date="2014-04-06T10:39:00Z">
        <w:r>
          <w:rPr>
            <w:b/>
            <w:bCs/>
            <w:sz w:val="24"/>
          </w:rPr>
          <w:t>l</w:t>
        </w:r>
        <w:r>
          <w:rPr>
            <w:b/>
            <w:bCs/>
            <w:sz w:val="24"/>
          </w:rPr>
          <w:t>’</w:t>
        </w:r>
        <w:r>
          <w:rPr>
            <w:b/>
            <w:bCs/>
            <w:sz w:val="24"/>
          </w:rPr>
          <w:t>assolvimento del proprio obbligo formativo?</w:t>
        </w:r>
      </w:ins>
    </w:p>
    <w:p w:rsidR="003441E5" w:rsidRDefault="003441E5" w:rsidP="00A56510">
      <w:pPr>
        <w:autoSpaceDE w:val="0"/>
        <w:spacing w:before="120" w:after="120" w:line="240" w:lineRule="auto"/>
        <w:ind w:left="426"/>
        <w:jc w:val="both"/>
        <w:rPr>
          <w:ins w:id="1313" w:author="utente" w:date="2014-04-06T10:40:00Z"/>
          <w:bCs/>
          <w:sz w:val="24"/>
        </w:rPr>
        <w:pPrChange w:id="1314" w:author="utente" w:date="2014-04-06T11:01:00Z">
          <w:pPr>
            <w:autoSpaceDE w:val="0"/>
            <w:ind w:left="426"/>
            <w:jc w:val="both"/>
          </w:pPr>
        </w:pPrChange>
      </w:pPr>
      <w:ins w:id="1315" w:author="utente" w:date="2014-04-06T10:39:00Z">
        <w:r>
          <w:rPr>
            <w:bCs/>
            <w:sz w:val="24"/>
          </w:rPr>
          <w:t xml:space="preserve">R. </w:t>
        </w:r>
      </w:ins>
      <w:ins w:id="1316" w:author="utente" w:date="2014-04-06T10:40:00Z">
        <w:r>
          <w:rPr>
            <w:bCs/>
            <w:sz w:val="24"/>
          </w:rPr>
          <w:t xml:space="preserve">Si, </w:t>
        </w:r>
        <w:r>
          <w:rPr>
            <w:bCs/>
            <w:sz w:val="24"/>
          </w:rPr>
          <w:t>Ciascun iscritto può indicare, in tutte le forme di comunicazione, di aver assolto l’obbligo della formazione professionale continua.</w:t>
        </w:r>
        <w:r>
          <w:rPr>
            <w:bCs/>
            <w:sz w:val="24"/>
          </w:rPr>
          <w:t xml:space="preserve"> </w:t>
        </w:r>
        <w:r>
          <w:rPr>
            <w:bCs/>
            <w:sz w:val="24"/>
          </w:rPr>
          <w:t>Il regime di pubblicità riguarda l’intera carriera professionale dell’iscritto a partire dall’anno 2009; i CFP acquisiti sono distinti per settori disciplinari.</w:t>
        </w:r>
      </w:ins>
    </w:p>
    <w:p w:rsidR="00AD1C53" w:rsidRDefault="00AD1C53">
      <w:pPr>
        <w:suppressAutoHyphens w:val="0"/>
        <w:spacing w:after="0" w:line="240" w:lineRule="auto"/>
        <w:rPr>
          <w:ins w:id="1317" w:author="utente" w:date="2014-04-06T10:55:00Z"/>
          <w:bCs/>
          <w:sz w:val="24"/>
        </w:rPr>
      </w:pPr>
      <w:ins w:id="1318" w:author="utente" w:date="2014-04-06T10:55:00Z">
        <w:r>
          <w:rPr>
            <w:bCs/>
            <w:sz w:val="24"/>
          </w:rPr>
          <w:br w:type="page"/>
        </w:r>
      </w:ins>
    </w:p>
    <w:p w:rsidR="003441E5" w:rsidRPr="00AD1C53" w:rsidDel="003441E5" w:rsidRDefault="003441E5" w:rsidP="00134FDA">
      <w:pPr>
        <w:autoSpaceDE w:val="0"/>
        <w:spacing w:before="120" w:after="120" w:line="240" w:lineRule="auto"/>
        <w:ind w:left="426"/>
        <w:jc w:val="both"/>
        <w:rPr>
          <w:del w:id="1319" w:author="utente" w:date="2014-04-06T10:39:00Z"/>
          <w:bCs/>
          <w:smallCaps/>
          <w:sz w:val="24"/>
          <w:rPrChange w:id="1320" w:author="utente" w:date="2014-04-06T10:55:00Z">
            <w:rPr>
              <w:del w:id="1321" w:author="utente" w:date="2014-04-06T10:39:00Z"/>
              <w:bCs/>
              <w:sz w:val="24"/>
            </w:rPr>
          </w:rPrChange>
        </w:rPr>
        <w:pPrChange w:id="1322" w:author="utente" w:date="2014-04-06T11:05:00Z">
          <w:pPr>
            <w:autoSpaceDE w:val="0"/>
            <w:jc w:val="both"/>
          </w:pPr>
        </w:pPrChange>
      </w:pPr>
      <w:moveToRangeStart w:id="1323" w:author="utente" w:date="2014-04-06T10:38:00Z" w:name="move384544029"/>
      <w:moveTo w:id="1324" w:author="utente" w:date="2014-04-06T10:38:00Z">
        <w:del w:id="1325" w:author="utente" w:date="2014-04-06T10:40:00Z">
          <w:r w:rsidRPr="00AD1C53" w:rsidDel="003441E5">
            <w:rPr>
              <w:bCs/>
              <w:smallCaps/>
              <w:sz w:val="24"/>
              <w:rPrChange w:id="1326" w:author="utente" w:date="2014-04-06T10:55:00Z">
                <w:rPr>
                  <w:bCs/>
                  <w:sz w:val="24"/>
                </w:rPr>
              </w:rPrChange>
            </w:rPr>
            <w:lastRenderedPageBreak/>
            <w:delText>La pubblicità</w:delText>
          </w:r>
          <w:r w:rsidRPr="00AD1C53" w:rsidDel="003441E5">
            <w:rPr>
              <w:bCs/>
              <w:smallCaps/>
              <w:sz w:val="20"/>
              <w:rPrChange w:id="1327" w:author="utente" w:date="2014-04-06T10:55:00Z">
                <w:rPr>
                  <w:bCs/>
                  <w:sz w:val="20"/>
                </w:rPr>
              </w:rPrChange>
            </w:rPr>
            <w:delText xml:space="preserve"> </w:delText>
          </w:r>
          <w:r w:rsidRPr="00AD1C53" w:rsidDel="003441E5">
            <w:rPr>
              <w:bCs/>
              <w:smallCaps/>
              <w:sz w:val="24"/>
              <w:rPrChange w:id="1328" w:author="utente" w:date="2014-04-06T10:55:00Z">
                <w:rPr>
                  <w:bCs/>
                  <w:sz w:val="24"/>
                </w:rPr>
              </w:rPrChange>
            </w:rPr>
            <w:delText>dell’assolvimento dell’obbligo di formazione professionale continua avviene attraverso l’Albo unico nazionale di cui all’art. 3 comma 2 del DPR 7 agosto 2012, n.137 implementato nel SIDAF.</w:delText>
          </w:r>
        </w:del>
      </w:moveTo>
    </w:p>
    <w:p w:rsidR="003441E5" w:rsidRPr="00AD1C53" w:rsidDel="003441E5" w:rsidRDefault="003441E5" w:rsidP="00134FDA">
      <w:pPr>
        <w:autoSpaceDE w:val="0"/>
        <w:spacing w:before="120" w:after="120" w:line="240" w:lineRule="auto"/>
        <w:ind w:left="426"/>
        <w:jc w:val="both"/>
        <w:rPr>
          <w:del w:id="1329" w:author="utente" w:date="2014-04-06T10:40:00Z"/>
          <w:bCs/>
          <w:smallCaps/>
          <w:sz w:val="24"/>
          <w:rPrChange w:id="1330" w:author="utente" w:date="2014-04-06T10:55:00Z">
            <w:rPr>
              <w:del w:id="1331" w:author="utente" w:date="2014-04-06T10:40:00Z"/>
              <w:bCs/>
              <w:sz w:val="24"/>
            </w:rPr>
          </w:rPrChange>
        </w:rPr>
        <w:pPrChange w:id="1332" w:author="utente" w:date="2014-04-06T11:05:00Z">
          <w:pPr>
            <w:numPr>
              <w:numId w:val="31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To w:id="1333" w:author="utente" w:date="2014-04-06T10:38:00Z">
        <w:del w:id="1334" w:author="utente" w:date="2014-04-06T10:40:00Z">
          <w:r w:rsidRPr="00AD1C53" w:rsidDel="003441E5">
            <w:rPr>
              <w:bCs/>
              <w:smallCaps/>
              <w:sz w:val="24"/>
              <w:rPrChange w:id="1335" w:author="utente" w:date="2014-04-06T10:55:00Z">
                <w:rPr>
                  <w:bCs/>
                  <w:sz w:val="24"/>
                </w:rPr>
              </w:rPrChange>
            </w:rPr>
            <w:delText>Ciascun iscritto può indicare, in tutte le forme di comunicazione, di aver assolto l’obbligo della formazione professionale continua.</w:delText>
          </w:r>
        </w:del>
      </w:moveTo>
    </w:p>
    <w:p w:rsidR="003441E5" w:rsidRPr="00AD1C53" w:rsidDel="003441E5" w:rsidRDefault="003441E5" w:rsidP="00134FDA">
      <w:pPr>
        <w:autoSpaceDE w:val="0"/>
        <w:spacing w:before="120" w:after="120" w:line="240" w:lineRule="auto"/>
        <w:ind w:left="426"/>
        <w:jc w:val="both"/>
        <w:rPr>
          <w:del w:id="1336" w:author="utente" w:date="2014-04-06T10:40:00Z"/>
          <w:bCs/>
          <w:smallCaps/>
          <w:sz w:val="24"/>
          <w:rPrChange w:id="1337" w:author="utente" w:date="2014-04-06T10:55:00Z">
            <w:rPr>
              <w:del w:id="1338" w:author="utente" w:date="2014-04-06T10:40:00Z"/>
              <w:bCs/>
              <w:sz w:val="24"/>
            </w:rPr>
          </w:rPrChange>
        </w:rPr>
        <w:pPrChange w:id="1339" w:author="utente" w:date="2014-04-06T11:05:00Z">
          <w:pPr>
            <w:numPr>
              <w:numId w:val="31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To w:id="1340" w:author="utente" w:date="2014-04-06T10:38:00Z">
        <w:del w:id="1341" w:author="utente" w:date="2014-04-06T10:40:00Z">
          <w:r w:rsidRPr="00AD1C53" w:rsidDel="003441E5">
            <w:rPr>
              <w:bCs/>
              <w:smallCaps/>
              <w:sz w:val="24"/>
              <w:rPrChange w:id="1342" w:author="utente" w:date="2014-04-06T10:55:00Z">
                <w:rPr>
                  <w:bCs/>
                  <w:sz w:val="24"/>
                </w:rPr>
              </w:rPrChange>
            </w:rPr>
            <w:delText>Il regime di pubblicità riguarda l’intera carriera professionale dell’iscritto a partire dall’anno 2009; i CFP acquisiti sono distinti per settori disciplinari.</w:delText>
          </w:r>
        </w:del>
      </w:moveTo>
    </w:p>
    <w:moveToRangeEnd w:id="1323"/>
    <w:p w:rsidR="00A1576E" w:rsidRPr="00AD1C53" w:rsidDel="009272A1" w:rsidRDefault="00A1576E" w:rsidP="00134FDA">
      <w:pPr>
        <w:autoSpaceDE w:val="0"/>
        <w:spacing w:before="120" w:after="120" w:line="240" w:lineRule="auto"/>
        <w:ind w:left="426"/>
        <w:jc w:val="both"/>
        <w:rPr>
          <w:del w:id="1343" w:author="utente" w:date="2014-04-06T10:27:00Z"/>
          <w:smallCaps/>
          <w:rPrChange w:id="1344" w:author="utente" w:date="2014-04-06T10:55:00Z">
            <w:rPr>
              <w:del w:id="1345" w:author="utente" w:date="2014-04-06T10:27:00Z"/>
            </w:rPr>
          </w:rPrChange>
        </w:rPr>
        <w:pPrChange w:id="1346" w:author="utente" w:date="2014-04-06T11:05:00Z">
          <w:pPr>
            <w:autoSpaceDE w:val="0"/>
            <w:jc w:val="both"/>
          </w:pPr>
        </w:pPrChange>
      </w:pPr>
    </w:p>
    <w:p w:rsidR="00A1576E" w:rsidRPr="00AD1C53" w:rsidDel="009272A1" w:rsidRDefault="00A1576E" w:rsidP="00134FDA">
      <w:pPr>
        <w:autoSpaceDE w:val="0"/>
        <w:spacing w:before="120" w:after="120" w:line="240" w:lineRule="auto"/>
        <w:ind w:left="426"/>
        <w:jc w:val="both"/>
        <w:rPr>
          <w:del w:id="1347" w:author="utente" w:date="2014-04-06T10:27:00Z"/>
          <w:bCs/>
          <w:smallCaps/>
          <w:sz w:val="24"/>
          <w:rPrChange w:id="1348" w:author="utente" w:date="2014-04-06T10:55:00Z">
            <w:rPr>
              <w:del w:id="1349" w:author="utente" w:date="2014-04-06T10:27:00Z"/>
              <w:bCs/>
              <w:sz w:val="24"/>
            </w:rPr>
          </w:rPrChange>
        </w:rPr>
        <w:pPrChange w:id="1350" w:author="utente" w:date="2014-04-06T11:05:00Z">
          <w:pPr>
            <w:numPr>
              <w:numId w:val="2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1351" w:author="utente" w:date="2014-04-06T10:27:00Z">
        <w:r w:rsidRPr="00AD1C53" w:rsidDel="009272A1">
          <w:rPr>
            <w:bCs/>
            <w:smallCaps/>
            <w:sz w:val="24"/>
            <w:rPrChange w:id="1352" w:author="utente" w:date="2014-04-06T10:55:00Z">
              <w:rPr>
                <w:bCs/>
                <w:sz w:val="24"/>
              </w:rPr>
            </w:rPrChange>
          </w:rPr>
          <w:delText>L’iscritto può chiedere al Consiglio dell’Ordine territoriale il riconoscimento di attività formative diverse da quelle definite all’art. 3. Il Consiglio dell’Ordine territoriale può riconoscere tali attività nella misura massima di 2 CFP nel triennio.</w:delText>
        </w:r>
      </w:del>
    </w:p>
    <w:p w:rsidR="00A1576E" w:rsidRPr="00AD1C53" w:rsidDel="009272A1" w:rsidRDefault="00A1576E" w:rsidP="00134FDA">
      <w:pPr>
        <w:autoSpaceDE w:val="0"/>
        <w:spacing w:before="120" w:after="120" w:line="240" w:lineRule="auto"/>
        <w:ind w:left="426"/>
        <w:jc w:val="both"/>
        <w:rPr>
          <w:del w:id="1353" w:author="utente" w:date="2014-04-06T10:27:00Z"/>
          <w:bCs/>
          <w:smallCaps/>
          <w:sz w:val="24"/>
          <w:rPrChange w:id="1354" w:author="utente" w:date="2014-04-06T10:55:00Z">
            <w:rPr>
              <w:del w:id="1355" w:author="utente" w:date="2014-04-06T10:27:00Z"/>
              <w:bCs/>
              <w:sz w:val="24"/>
            </w:rPr>
          </w:rPrChange>
        </w:rPr>
        <w:pPrChange w:id="1356" w:author="utente" w:date="2014-04-06T11:05:00Z">
          <w:pPr>
            <w:numPr>
              <w:numId w:val="2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1357" w:author="utente" w:date="2014-04-06T10:27:00Z">
        <w:r w:rsidRPr="00AD1C53" w:rsidDel="009272A1">
          <w:rPr>
            <w:bCs/>
            <w:smallCaps/>
            <w:sz w:val="24"/>
            <w:rPrChange w:id="1358" w:author="utente" w:date="2014-04-06T10:55:00Z">
              <w:rPr>
                <w:bCs/>
                <w:sz w:val="24"/>
              </w:rPr>
            </w:rPrChange>
          </w:rPr>
          <w:delText>I criteri di valutazione di cui alla tabella 1 sono aggiornati dal Consiglio nazionale con apposita deliberazione.</w:delText>
        </w:r>
      </w:del>
    </w:p>
    <w:p w:rsidR="00A1576E" w:rsidRPr="00AD1C53" w:rsidDel="009272A1" w:rsidRDefault="00A1576E" w:rsidP="00134FDA">
      <w:pPr>
        <w:autoSpaceDE w:val="0"/>
        <w:spacing w:before="120" w:after="120" w:line="240" w:lineRule="auto"/>
        <w:ind w:left="426"/>
        <w:jc w:val="both"/>
        <w:rPr>
          <w:del w:id="1359" w:author="utente" w:date="2014-04-06T10:27:00Z"/>
          <w:rStyle w:val="normarticoli1"/>
          <w:smallCaps/>
          <w:sz w:val="20"/>
          <w:rPrChange w:id="1360" w:author="utente" w:date="2014-04-06T10:55:00Z">
            <w:rPr>
              <w:del w:id="1361" w:author="utente" w:date="2014-04-06T10:27:00Z"/>
              <w:rStyle w:val="normarticoli1"/>
              <w:sz w:val="20"/>
            </w:rPr>
          </w:rPrChange>
        </w:rPr>
        <w:pPrChange w:id="1362" w:author="utente" w:date="2014-04-06T11:05:00Z">
          <w:pPr>
            <w:numPr>
              <w:numId w:val="2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1363" w:author="utente" w:date="2014-04-06T10:27:00Z">
        <w:r w:rsidRPr="00AD1C53" w:rsidDel="009272A1">
          <w:rPr>
            <w:bCs/>
            <w:smallCaps/>
            <w:sz w:val="24"/>
            <w:rPrChange w:id="1364" w:author="utente" w:date="2014-04-06T10:55:00Z">
              <w:rPr>
                <w:bCs/>
                <w:sz w:val="24"/>
              </w:rPr>
            </w:rPrChange>
          </w:rPr>
          <w:delText>Su istanza dell'iscritto la partecipazione alle attività formative organizzate al di fuori del territorio italiano, diverse da quelle di cui all'art.12, comma 7 del presente regolamento, sarà oggetto di valutazione per il riconoscimento dei CFP da parte del Consiglio dell’Ordine</w:delText>
        </w:r>
        <w:r w:rsidR="00EB2C67" w:rsidRPr="00AD1C53" w:rsidDel="009272A1">
          <w:rPr>
            <w:bCs/>
            <w:smallCaps/>
            <w:sz w:val="24"/>
            <w:rPrChange w:id="1365" w:author="utente" w:date="2014-04-06T10:55:00Z">
              <w:rPr>
                <w:bCs/>
                <w:sz w:val="24"/>
              </w:rPr>
            </w:rPrChange>
          </w:rPr>
          <w:delText xml:space="preserve"> territoriale</w:delText>
        </w:r>
        <w:r w:rsidRPr="00AD1C53" w:rsidDel="009272A1">
          <w:rPr>
            <w:bCs/>
            <w:smallCaps/>
            <w:sz w:val="24"/>
            <w:rPrChange w:id="1366" w:author="utente" w:date="2014-04-06T10:55:00Z">
              <w:rPr>
                <w:bCs/>
                <w:sz w:val="24"/>
              </w:rPr>
            </w:rPrChange>
          </w:rPr>
          <w:delText>, secondo quanto indicato negli articoli che precedono.</w:delText>
        </w:r>
      </w:del>
    </w:p>
    <w:p w:rsidR="00A1576E" w:rsidRPr="00AD1C53" w:rsidDel="009272A1" w:rsidRDefault="00A1576E" w:rsidP="00134FDA">
      <w:pPr>
        <w:autoSpaceDE w:val="0"/>
        <w:spacing w:before="120" w:after="120" w:line="240" w:lineRule="auto"/>
        <w:ind w:left="426"/>
        <w:jc w:val="both"/>
        <w:rPr>
          <w:del w:id="1367" w:author="utente" w:date="2014-04-06T10:27:00Z"/>
          <w:b/>
          <w:bCs/>
          <w:smallCaps/>
          <w:sz w:val="24"/>
          <w:rPrChange w:id="1368" w:author="utente" w:date="2014-04-06T10:55:00Z">
            <w:rPr>
              <w:del w:id="1369" w:author="utente" w:date="2014-04-06T10:27:00Z"/>
              <w:b/>
              <w:bCs/>
              <w:sz w:val="24"/>
            </w:rPr>
          </w:rPrChange>
        </w:rPr>
        <w:pPrChange w:id="1370" w:author="utente" w:date="2014-04-06T11:05:00Z">
          <w:pPr>
            <w:spacing w:before="480" w:after="0"/>
            <w:ind w:left="340"/>
            <w:jc w:val="center"/>
          </w:pPr>
        </w:pPrChange>
      </w:pPr>
      <w:del w:id="1371" w:author="utente" w:date="2014-04-06T10:27:00Z">
        <w:r w:rsidRPr="00AD1C53" w:rsidDel="009272A1">
          <w:rPr>
            <w:rStyle w:val="normarticoli1"/>
            <w:smallCaps/>
            <w:sz w:val="20"/>
            <w:rPrChange w:id="1372" w:author="utente" w:date="2014-04-06T10:55:00Z">
              <w:rPr>
                <w:rStyle w:val="normarticoli1"/>
                <w:sz w:val="20"/>
              </w:rPr>
            </w:rPrChange>
          </w:rPr>
          <w:delText>Art. 14</w:delText>
        </w:r>
      </w:del>
    </w:p>
    <w:p w:rsidR="00A1576E" w:rsidRPr="00AD1C53" w:rsidDel="009272A1" w:rsidRDefault="00A1576E" w:rsidP="00134FDA">
      <w:pPr>
        <w:autoSpaceDE w:val="0"/>
        <w:spacing w:before="120" w:after="120" w:line="240" w:lineRule="auto"/>
        <w:ind w:left="426"/>
        <w:jc w:val="both"/>
        <w:rPr>
          <w:del w:id="1373" w:author="utente" w:date="2014-04-06T10:27:00Z"/>
          <w:bCs/>
          <w:smallCaps/>
          <w:sz w:val="24"/>
          <w:rPrChange w:id="1374" w:author="utente" w:date="2014-04-06T10:55:00Z">
            <w:rPr>
              <w:del w:id="1375" w:author="utente" w:date="2014-04-06T10:27:00Z"/>
              <w:bCs/>
              <w:sz w:val="24"/>
            </w:rPr>
          </w:rPrChange>
        </w:rPr>
        <w:pPrChange w:id="1376" w:author="utente" w:date="2014-04-06T11:05:00Z">
          <w:pPr>
            <w:spacing w:after="360"/>
            <w:ind w:left="340"/>
            <w:jc w:val="center"/>
          </w:pPr>
        </w:pPrChange>
      </w:pPr>
      <w:del w:id="1377" w:author="utente" w:date="2014-04-06T10:27:00Z">
        <w:r w:rsidRPr="00AD1C53" w:rsidDel="009272A1">
          <w:rPr>
            <w:b/>
            <w:bCs/>
            <w:smallCaps/>
            <w:sz w:val="24"/>
            <w:rPrChange w:id="1378" w:author="utente" w:date="2014-04-06T10:55:00Z">
              <w:rPr>
                <w:b/>
                <w:bCs/>
                <w:sz w:val="24"/>
              </w:rPr>
            </w:rPrChange>
          </w:rPr>
          <w:delText>Sistema Informativo per la gestione della Formazione continua</w:delText>
        </w:r>
      </w:del>
    </w:p>
    <w:p w:rsidR="00A1576E" w:rsidRPr="00AD1C53" w:rsidDel="009272A1" w:rsidRDefault="00A1576E" w:rsidP="00134FDA">
      <w:pPr>
        <w:autoSpaceDE w:val="0"/>
        <w:spacing w:before="120" w:after="120" w:line="240" w:lineRule="auto"/>
        <w:ind w:left="426"/>
        <w:jc w:val="both"/>
        <w:rPr>
          <w:del w:id="1379" w:author="utente" w:date="2014-04-06T10:27:00Z"/>
          <w:rStyle w:val="normarticoli1"/>
          <w:smallCaps/>
          <w:sz w:val="20"/>
          <w:rPrChange w:id="1380" w:author="utente" w:date="2014-04-06T10:55:00Z">
            <w:rPr>
              <w:del w:id="1381" w:author="utente" w:date="2014-04-06T10:27:00Z"/>
              <w:rStyle w:val="normarticoli1"/>
              <w:sz w:val="20"/>
            </w:rPr>
          </w:rPrChange>
        </w:rPr>
        <w:pPrChange w:id="1382" w:author="utente" w:date="2014-04-06T11:05:00Z">
          <w:pPr>
            <w:numPr>
              <w:numId w:val="17"/>
            </w:numPr>
            <w:tabs>
              <w:tab w:val="left" w:pos="354"/>
              <w:tab w:val="num" w:pos="1060"/>
            </w:tabs>
            <w:ind w:left="352" w:hanging="352"/>
            <w:jc w:val="both"/>
          </w:pPr>
        </w:pPrChange>
      </w:pPr>
      <w:del w:id="1383" w:author="utente" w:date="2014-04-06T10:27:00Z">
        <w:r w:rsidRPr="00AD1C53" w:rsidDel="009272A1">
          <w:rPr>
            <w:bCs/>
            <w:smallCaps/>
            <w:sz w:val="24"/>
            <w:rPrChange w:id="1384" w:author="utente" w:date="2014-04-06T10:55:00Z">
              <w:rPr>
                <w:bCs/>
                <w:sz w:val="24"/>
              </w:rPr>
            </w:rPrChange>
          </w:rPr>
          <w:delText>Il Consiglio Nazionale implementa il SIDAF per la gestione della formazione professionale continua.</w:delText>
        </w:r>
      </w:del>
    </w:p>
    <w:p w:rsidR="00EB2C67" w:rsidRPr="00AD1C53" w:rsidDel="003441E5" w:rsidRDefault="00D24732" w:rsidP="00134FDA">
      <w:pPr>
        <w:autoSpaceDE w:val="0"/>
        <w:spacing w:before="120" w:after="120" w:line="240" w:lineRule="auto"/>
        <w:ind w:left="426"/>
        <w:jc w:val="both"/>
        <w:rPr>
          <w:del w:id="1385" w:author="utente" w:date="2014-04-06T10:40:00Z"/>
          <w:rStyle w:val="normarticoli1"/>
          <w:smallCaps/>
          <w:sz w:val="20"/>
          <w:rPrChange w:id="1386" w:author="utente" w:date="2014-04-06T10:55:00Z">
            <w:rPr>
              <w:del w:id="1387" w:author="utente" w:date="2014-04-06T10:40:00Z"/>
              <w:rStyle w:val="normarticoli1"/>
              <w:sz w:val="20"/>
            </w:rPr>
          </w:rPrChange>
        </w:rPr>
        <w:pPrChange w:id="1388" w:author="utente" w:date="2014-04-06T11:05:00Z">
          <w:pPr>
            <w:spacing w:before="480" w:after="0"/>
            <w:jc w:val="center"/>
          </w:pPr>
        </w:pPrChange>
      </w:pPr>
      <w:del w:id="1389" w:author="utente" w:date="2014-04-06T10:40:00Z">
        <w:r w:rsidRPr="00AD1C53" w:rsidDel="003441E5">
          <w:rPr>
            <w:rStyle w:val="normarticoli1"/>
            <w:smallCaps/>
            <w:sz w:val="20"/>
            <w:rPrChange w:id="1390" w:author="utente" w:date="2014-04-06T10:55:00Z">
              <w:rPr>
                <w:rStyle w:val="normarticoli1"/>
                <w:sz w:val="20"/>
              </w:rPr>
            </w:rPrChange>
          </w:rPr>
          <w:br w:type="page"/>
        </w:r>
      </w:del>
    </w:p>
    <w:p w:rsidR="003441E5" w:rsidRPr="00AD1C53" w:rsidRDefault="003441E5" w:rsidP="00134FDA">
      <w:pPr>
        <w:spacing w:before="120" w:after="120" w:line="240" w:lineRule="auto"/>
        <w:jc w:val="both"/>
        <w:rPr>
          <w:ins w:id="1391" w:author="utente" w:date="2014-04-06T10:31:00Z"/>
          <w:b/>
          <w:smallCaps/>
          <w:sz w:val="28"/>
          <w:szCs w:val="28"/>
          <w:rPrChange w:id="1392" w:author="utente" w:date="2014-04-06T10:55:00Z">
            <w:rPr>
              <w:ins w:id="1393" w:author="utente" w:date="2014-04-06T10:31:00Z"/>
              <w:b/>
              <w:sz w:val="28"/>
              <w:szCs w:val="28"/>
            </w:rPr>
          </w:rPrChange>
        </w:rPr>
        <w:pPrChange w:id="1394" w:author="utente" w:date="2014-04-06T11:05:00Z">
          <w:pPr>
            <w:spacing w:after="0"/>
            <w:jc w:val="both"/>
          </w:pPr>
        </w:pPrChange>
      </w:pPr>
      <w:ins w:id="1395" w:author="utente" w:date="2014-04-06T10:31:00Z">
        <w:r w:rsidRPr="00AD1C53">
          <w:rPr>
            <w:b/>
            <w:smallCaps/>
            <w:sz w:val="28"/>
            <w:szCs w:val="28"/>
            <w:rPrChange w:id="1396" w:author="utente" w:date="2014-04-06T10:55:00Z">
              <w:rPr>
                <w:b/>
                <w:sz w:val="28"/>
                <w:szCs w:val="28"/>
              </w:rPr>
            </w:rPrChange>
          </w:rPr>
          <w:t>B</w:t>
        </w:r>
        <w:r w:rsidRPr="00AD1C53">
          <w:rPr>
            <w:b/>
            <w:smallCaps/>
            <w:sz w:val="28"/>
            <w:szCs w:val="28"/>
            <w:rPrChange w:id="1397" w:author="utente" w:date="2014-04-06T10:55:00Z">
              <w:rPr>
                <w:b/>
                <w:sz w:val="28"/>
                <w:szCs w:val="28"/>
              </w:rPr>
            </w:rPrChange>
          </w:rPr>
          <w:t xml:space="preserve">) Linee guida per gli </w:t>
        </w:r>
        <w:r w:rsidRPr="00AD1C53">
          <w:rPr>
            <w:b/>
            <w:smallCaps/>
            <w:sz w:val="28"/>
            <w:szCs w:val="28"/>
            <w:rPrChange w:id="1398" w:author="utente" w:date="2014-04-06T10:55:00Z">
              <w:rPr>
                <w:b/>
                <w:sz w:val="28"/>
                <w:szCs w:val="28"/>
              </w:rPr>
            </w:rPrChange>
          </w:rPr>
          <w:t xml:space="preserve">Ordini e le Federazioni Regionali </w:t>
        </w:r>
      </w:ins>
    </w:p>
    <w:p w:rsidR="00AD1C53" w:rsidRPr="00AD1C53" w:rsidRDefault="003441E5" w:rsidP="00134FDA">
      <w:pPr>
        <w:spacing w:before="120" w:after="120" w:line="240" w:lineRule="auto"/>
        <w:ind w:left="1134" w:hanging="425"/>
        <w:jc w:val="both"/>
        <w:rPr>
          <w:ins w:id="1399" w:author="utente" w:date="2014-04-06T10:53:00Z"/>
          <w:rStyle w:val="normarticoli1"/>
          <w:rFonts w:asciiTheme="minorHAnsi" w:hAnsiTheme="minorHAnsi"/>
          <w:rPrChange w:id="1400" w:author="utente" w:date="2014-04-06T10:54:00Z">
            <w:rPr>
              <w:ins w:id="1401" w:author="utente" w:date="2014-04-06T10:53:00Z"/>
              <w:rStyle w:val="normarticoli1"/>
              <w:rFonts w:asciiTheme="minorHAnsi" w:hAnsiTheme="minorHAnsi"/>
              <w:b w:val="0"/>
            </w:rPr>
          </w:rPrChange>
        </w:rPr>
        <w:pPrChange w:id="1402" w:author="utente" w:date="2014-04-06T11:05:00Z">
          <w:pPr>
            <w:numPr>
              <w:numId w:val="64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1403" w:author="utente" w:date="2014-04-06T10:31:00Z">
        <w:r>
          <w:rPr>
            <w:b/>
            <w:sz w:val="24"/>
          </w:rPr>
          <w:t>B</w:t>
        </w:r>
        <w:r>
          <w:rPr>
            <w:b/>
            <w:sz w:val="24"/>
          </w:rPr>
          <w:t>1) Riepilogo delle principali norme contenute nel Regolamento di Formazione</w:t>
        </w:r>
      </w:ins>
      <w:ins w:id="1404" w:author="utente" w:date="2014-04-06T10:55:00Z">
        <w:r w:rsidR="00AD1C53">
          <w:rPr>
            <w:b/>
            <w:sz w:val="24"/>
          </w:rPr>
          <w:t xml:space="preserve"> sugli a</w:t>
        </w:r>
      </w:ins>
      <w:ins w:id="1405" w:author="utente" w:date="2014-04-06T10:53:00Z">
        <w:r w:rsidR="00AD1C53" w:rsidRPr="00AD1C53">
          <w:rPr>
            <w:rStyle w:val="normarticoli1"/>
            <w:rFonts w:asciiTheme="minorHAnsi" w:hAnsiTheme="minorHAnsi"/>
            <w:rPrChange w:id="1406" w:author="utente" w:date="2014-04-06T10:54:00Z">
              <w:rPr>
                <w:rStyle w:val="normarticoli1"/>
                <w:rFonts w:asciiTheme="minorHAnsi" w:hAnsiTheme="minorHAnsi"/>
                <w:b w:val="0"/>
              </w:rPr>
            </w:rPrChange>
          </w:rPr>
          <w:t>dempimenti attribuiti agli Ordini e alle Federazioni</w:t>
        </w:r>
      </w:ins>
    </w:p>
    <w:p w:rsidR="00A1576E" w:rsidRPr="003441E5" w:rsidDel="009272A1" w:rsidRDefault="00A1576E" w:rsidP="00134FDA">
      <w:pPr>
        <w:spacing w:before="120" w:after="120" w:line="240" w:lineRule="auto"/>
        <w:ind w:left="357"/>
        <w:jc w:val="center"/>
        <w:rPr>
          <w:del w:id="1407" w:author="utente" w:date="2014-04-06T10:27:00Z"/>
          <w:rFonts w:asciiTheme="minorHAnsi" w:hAnsiTheme="minorHAnsi"/>
          <w:bCs/>
          <w:sz w:val="24"/>
          <w:szCs w:val="24"/>
          <w:rPrChange w:id="1408" w:author="utente" w:date="2014-04-06T10:34:00Z">
            <w:rPr>
              <w:del w:id="1409" w:author="utente" w:date="2014-04-06T10:27:00Z"/>
              <w:b/>
              <w:bCs/>
              <w:sz w:val="24"/>
            </w:rPr>
          </w:rPrChange>
        </w:rPr>
        <w:pPrChange w:id="1410" w:author="utente" w:date="2014-04-06T11:05:00Z">
          <w:pPr>
            <w:spacing w:before="480" w:after="0"/>
            <w:jc w:val="center"/>
          </w:pPr>
        </w:pPrChange>
      </w:pPr>
      <w:del w:id="1411" w:author="utente" w:date="2014-04-06T10:27:00Z">
        <w:r w:rsidRPr="003441E5" w:rsidDel="009272A1">
          <w:rPr>
            <w:rStyle w:val="normarticoli1"/>
            <w:rFonts w:asciiTheme="minorHAnsi" w:hAnsiTheme="minorHAnsi"/>
            <w:b w:val="0"/>
            <w:rPrChange w:id="1412" w:author="utente" w:date="2014-04-06T10:34:00Z">
              <w:rPr>
                <w:rStyle w:val="normarticoli1"/>
                <w:sz w:val="20"/>
              </w:rPr>
            </w:rPrChange>
          </w:rPr>
          <w:delText>Art. 15</w:delText>
        </w:r>
      </w:del>
    </w:p>
    <w:p w:rsidR="00A1576E" w:rsidRPr="003441E5" w:rsidDel="009272A1" w:rsidRDefault="00A1576E" w:rsidP="00134FDA">
      <w:pPr>
        <w:spacing w:before="120" w:after="120" w:line="240" w:lineRule="auto"/>
        <w:ind w:left="357"/>
        <w:jc w:val="center"/>
        <w:rPr>
          <w:del w:id="1413" w:author="utente" w:date="2014-04-06T10:27:00Z"/>
          <w:rFonts w:asciiTheme="minorHAnsi" w:hAnsiTheme="minorHAnsi"/>
          <w:bCs/>
          <w:sz w:val="24"/>
          <w:szCs w:val="24"/>
          <w:rPrChange w:id="1414" w:author="utente" w:date="2014-04-06T10:34:00Z">
            <w:rPr>
              <w:del w:id="1415" w:author="utente" w:date="2014-04-06T10:27:00Z"/>
              <w:bCs/>
              <w:sz w:val="24"/>
            </w:rPr>
          </w:rPrChange>
        </w:rPr>
        <w:pPrChange w:id="1416" w:author="utente" w:date="2014-04-06T11:05:00Z">
          <w:pPr>
            <w:spacing w:after="360"/>
            <w:jc w:val="center"/>
          </w:pPr>
        </w:pPrChange>
      </w:pPr>
      <w:del w:id="1417" w:author="utente" w:date="2014-04-06T10:27:00Z">
        <w:r w:rsidRPr="003441E5" w:rsidDel="009272A1">
          <w:rPr>
            <w:rFonts w:asciiTheme="minorHAnsi" w:hAnsiTheme="minorHAnsi"/>
            <w:bCs/>
            <w:sz w:val="24"/>
            <w:szCs w:val="24"/>
            <w:rPrChange w:id="1418" w:author="utente" w:date="2014-04-06T10:34:00Z">
              <w:rPr>
                <w:b/>
                <w:bCs/>
                <w:sz w:val="24"/>
              </w:rPr>
            </w:rPrChange>
          </w:rPr>
          <w:delText>Esoneri</w:delText>
        </w:r>
      </w:del>
    </w:p>
    <w:p w:rsidR="00A1576E" w:rsidRPr="003441E5" w:rsidDel="009272A1" w:rsidRDefault="00A1576E" w:rsidP="00134FDA">
      <w:pPr>
        <w:autoSpaceDE w:val="0"/>
        <w:spacing w:before="120" w:after="120" w:line="240" w:lineRule="auto"/>
        <w:ind w:left="357"/>
        <w:jc w:val="both"/>
        <w:rPr>
          <w:del w:id="1419" w:author="utente" w:date="2014-04-06T10:27:00Z"/>
          <w:rFonts w:asciiTheme="minorHAnsi" w:hAnsiTheme="minorHAnsi"/>
          <w:bCs/>
          <w:sz w:val="24"/>
          <w:szCs w:val="24"/>
          <w:rPrChange w:id="1420" w:author="utente" w:date="2014-04-06T10:34:00Z">
            <w:rPr>
              <w:del w:id="1421" w:author="utente" w:date="2014-04-06T10:27:00Z"/>
              <w:bCs/>
              <w:sz w:val="24"/>
            </w:rPr>
          </w:rPrChange>
        </w:rPr>
        <w:pPrChange w:id="1422" w:author="utente" w:date="2014-04-06T11:05:00Z">
          <w:pPr>
            <w:numPr>
              <w:ilvl w:val="1"/>
              <w:numId w:val="33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1423" w:author="utente" w:date="2014-04-06T10:27:00Z">
        <w:r w:rsidRPr="003441E5" w:rsidDel="009272A1">
          <w:rPr>
            <w:rFonts w:asciiTheme="minorHAnsi" w:hAnsiTheme="minorHAnsi"/>
            <w:bCs/>
            <w:sz w:val="24"/>
            <w:szCs w:val="24"/>
            <w:rPrChange w:id="1424" w:author="utente" w:date="2014-04-06T10:34:00Z">
              <w:rPr>
                <w:bCs/>
                <w:sz w:val="24"/>
              </w:rPr>
            </w:rPrChange>
          </w:rPr>
          <w:delText>Il Consiglio dell'Ordine, su domanda dell'interessato, può esonerare, anche parzialmente, l'iscritto dallo svolgimento dell'attività formativa nei seguenti casi:</w:delText>
        </w:r>
      </w:del>
    </w:p>
    <w:p w:rsidR="00A1576E" w:rsidRPr="003441E5" w:rsidDel="009272A1" w:rsidRDefault="00A1576E" w:rsidP="00134FDA">
      <w:pPr>
        <w:autoSpaceDE w:val="0"/>
        <w:spacing w:before="120" w:after="120" w:line="240" w:lineRule="auto"/>
        <w:ind w:left="357"/>
        <w:jc w:val="both"/>
        <w:rPr>
          <w:del w:id="1425" w:author="utente" w:date="2014-04-06T10:27:00Z"/>
          <w:rFonts w:asciiTheme="minorHAnsi" w:hAnsiTheme="minorHAnsi"/>
          <w:bCs/>
          <w:sz w:val="24"/>
          <w:szCs w:val="24"/>
          <w:rPrChange w:id="1426" w:author="utente" w:date="2014-04-06T10:34:00Z">
            <w:rPr>
              <w:del w:id="1427" w:author="utente" w:date="2014-04-06T10:27:00Z"/>
              <w:bCs/>
              <w:sz w:val="24"/>
            </w:rPr>
          </w:rPrChange>
        </w:rPr>
        <w:pPrChange w:id="1428" w:author="utente" w:date="2014-04-06T11:05:00Z">
          <w:pPr>
            <w:numPr>
              <w:ilvl w:val="1"/>
              <w:numId w:val="21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1429" w:author="utente" w:date="2014-04-06T10:27:00Z">
        <w:r w:rsidRPr="003441E5" w:rsidDel="009272A1">
          <w:rPr>
            <w:rFonts w:asciiTheme="minorHAnsi" w:hAnsiTheme="minorHAnsi"/>
            <w:bCs/>
            <w:sz w:val="24"/>
            <w:szCs w:val="24"/>
            <w:rPrChange w:id="1430" w:author="utente" w:date="2014-04-06T10:34:00Z">
              <w:rPr>
                <w:bCs/>
                <w:sz w:val="24"/>
              </w:rPr>
            </w:rPrChange>
          </w:rPr>
          <w:delText>maternità, per un anno;</w:delText>
        </w:r>
      </w:del>
    </w:p>
    <w:p w:rsidR="00A1576E" w:rsidRPr="003441E5" w:rsidDel="009272A1" w:rsidRDefault="00A1576E" w:rsidP="00134FDA">
      <w:pPr>
        <w:autoSpaceDE w:val="0"/>
        <w:spacing w:before="120" w:after="120" w:line="240" w:lineRule="auto"/>
        <w:ind w:left="357"/>
        <w:jc w:val="both"/>
        <w:rPr>
          <w:del w:id="1431" w:author="utente" w:date="2014-04-06T10:27:00Z"/>
          <w:rFonts w:asciiTheme="minorHAnsi" w:hAnsiTheme="minorHAnsi"/>
          <w:bCs/>
          <w:sz w:val="24"/>
          <w:szCs w:val="24"/>
          <w:rPrChange w:id="1432" w:author="utente" w:date="2014-04-06T10:34:00Z">
            <w:rPr>
              <w:del w:id="1433" w:author="utente" w:date="2014-04-06T10:27:00Z"/>
              <w:bCs/>
              <w:sz w:val="24"/>
            </w:rPr>
          </w:rPrChange>
        </w:rPr>
        <w:pPrChange w:id="1434" w:author="utente" w:date="2014-04-06T11:05:00Z">
          <w:pPr>
            <w:numPr>
              <w:ilvl w:val="1"/>
              <w:numId w:val="21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1435" w:author="utente" w:date="2014-04-06T10:27:00Z">
        <w:r w:rsidRPr="003441E5" w:rsidDel="009272A1">
          <w:rPr>
            <w:rFonts w:asciiTheme="minorHAnsi" w:hAnsiTheme="minorHAnsi"/>
            <w:bCs/>
            <w:sz w:val="24"/>
            <w:szCs w:val="24"/>
            <w:rPrChange w:id="1436" w:author="utente" w:date="2014-04-06T10:34:00Z">
              <w:rPr>
                <w:bCs/>
                <w:sz w:val="24"/>
              </w:rPr>
            </w:rPrChange>
          </w:rPr>
          <w:delText>grave malattia o infortunio, servizio militare volontario e civile, assenza dall’Italia, che determinano l’interruzione dell’attività professionale per almeno 6 mesi;</w:delText>
        </w:r>
      </w:del>
    </w:p>
    <w:p w:rsidR="00A1576E" w:rsidRPr="003441E5" w:rsidDel="009272A1" w:rsidRDefault="00A1576E" w:rsidP="00134FDA">
      <w:pPr>
        <w:autoSpaceDE w:val="0"/>
        <w:spacing w:before="120" w:after="120" w:line="240" w:lineRule="auto"/>
        <w:ind w:left="357"/>
        <w:jc w:val="both"/>
        <w:rPr>
          <w:del w:id="1437" w:author="utente" w:date="2014-04-06T10:27:00Z"/>
          <w:rFonts w:asciiTheme="minorHAnsi" w:hAnsiTheme="minorHAnsi"/>
          <w:bCs/>
          <w:sz w:val="24"/>
          <w:szCs w:val="24"/>
          <w:rPrChange w:id="1438" w:author="utente" w:date="2014-04-06T10:34:00Z">
            <w:rPr>
              <w:del w:id="1439" w:author="utente" w:date="2014-04-06T10:27:00Z"/>
              <w:bCs/>
              <w:sz w:val="24"/>
            </w:rPr>
          </w:rPrChange>
        </w:rPr>
        <w:pPrChange w:id="1440" w:author="utente" w:date="2014-04-06T11:05:00Z">
          <w:pPr>
            <w:numPr>
              <w:ilvl w:val="1"/>
              <w:numId w:val="21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del w:id="1441" w:author="utente" w:date="2014-04-06T10:27:00Z">
        <w:r w:rsidRPr="003441E5" w:rsidDel="009272A1">
          <w:rPr>
            <w:rFonts w:asciiTheme="minorHAnsi" w:hAnsiTheme="minorHAnsi"/>
            <w:bCs/>
            <w:sz w:val="24"/>
            <w:szCs w:val="24"/>
            <w:rPrChange w:id="1442" w:author="utente" w:date="2014-04-06T10:34:00Z">
              <w:rPr>
                <w:bCs/>
                <w:sz w:val="24"/>
              </w:rPr>
            </w:rPrChange>
          </w:rPr>
          <w:delText>altri casi di documentato impedimento derivante da accertate cause di forza maggiore</w:delText>
        </w:r>
        <w:r w:rsidR="00EB2C67" w:rsidRPr="003441E5" w:rsidDel="009272A1">
          <w:rPr>
            <w:rFonts w:asciiTheme="minorHAnsi" w:hAnsiTheme="minorHAnsi"/>
            <w:bCs/>
            <w:sz w:val="24"/>
            <w:szCs w:val="24"/>
            <w:rPrChange w:id="1443" w:author="utente" w:date="2014-04-06T10:34:00Z">
              <w:rPr>
                <w:bCs/>
                <w:sz w:val="24"/>
              </w:rPr>
            </w:rPrChange>
          </w:rPr>
          <w:delText xml:space="preserve"> o da situazioni incompatibili con lo svolgimento dell’attività professionale</w:delText>
        </w:r>
        <w:r w:rsidR="00D24732" w:rsidRPr="003441E5" w:rsidDel="009272A1">
          <w:rPr>
            <w:rFonts w:asciiTheme="minorHAnsi" w:hAnsiTheme="minorHAnsi"/>
            <w:bCs/>
            <w:sz w:val="24"/>
            <w:szCs w:val="24"/>
            <w:rPrChange w:id="1444" w:author="utente" w:date="2014-04-06T10:34:00Z">
              <w:rPr>
                <w:bCs/>
                <w:sz w:val="24"/>
              </w:rPr>
            </w:rPrChange>
          </w:rPr>
          <w:delText>.</w:delText>
        </w:r>
      </w:del>
    </w:p>
    <w:p w:rsidR="00A1576E" w:rsidRPr="003441E5" w:rsidDel="009272A1" w:rsidRDefault="00A1576E" w:rsidP="00134FDA">
      <w:pPr>
        <w:spacing w:before="120" w:after="120" w:line="240" w:lineRule="auto"/>
        <w:ind w:left="357"/>
        <w:jc w:val="both"/>
        <w:rPr>
          <w:del w:id="1445" w:author="utente" w:date="2014-04-06T10:27:00Z"/>
          <w:rFonts w:asciiTheme="minorHAnsi" w:hAnsiTheme="minorHAnsi"/>
          <w:bCs/>
          <w:sz w:val="24"/>
          <w:szCs w:val="24"/>
          <w:rPrChange w:id="1446" w:author="utente" w:date="2014-04-06T10:34:00Z">
            <w:rPr>
              <w:del w:id="1447" w:author="utente" w:date="2014-04-06T10:27:00Z"/>
              <w:bCs/>
              <w:sz w:val="24"/>
            </w:rPr>
          </w:rPrChange>
        </w:rPr>
        <w:pPrChange w:id="1448" w:author="utente" w:date="2014-04-06T11:05:00Z">
          <w:pPr>
            <w:numPr>
              <w:numId w:val="19"/>
            </w:numPr>
            <w:tabs>
              <w:tab w:val="num" w:pos="360"/>
            </w:tabs>
            <w:ind w:left="340" w:hanging="340"/>
            <w:jc w:val="both"/>
          </w:pPr>
        </w:pPrChange>
      </w:pPr>
      <w:del w:id="1449" w:author="utente" w:date="2014-04-06T10:27:00Z">
        <w:r w:rsidRPr="003441E5" w:rsidDel="009272A1">
          <w:rPr>
            <w:rFonts w:asciiTheme="minorHAnsi" w:hAnsiTheme="minorHAnsi"/>
            <w:bCs/>
            <w:sz w:val="24"/>
            <w:szCs w:val="24"/>
            <w:rPrChange w:id="1450" w:author="utente" w:date="2014-04-06T10:34:00Z">
              <w:rPr>
                <w:bCs/>
                <w:sz w:val="24"/>
              </w:rPr>
            </w:rPrChange>
          </w:rPr>
          <w:delText>Gli iscritti che esercitano la loro attività professionale nell’esclusivo interesse dello Stato o della pubblica amministrazione non sono tenuti all’obbligo di cui all’art. 2. Possono in ogni caso partecipare agli eventi riconosciuti dal sistema ordinistico.</w:delText>
        </w:r>
      </w:del>
    </w:p>
    <w:p w:rsidR="00A1576E" w:rsidRPr="003441E5" w:rsidDel="009272A1" w:rsidRDefault="00A1576E" w:rsidP="00134FDA">
      <w:pPr>
        <w:spacing w:before="120" w:after="120" w:line="240" w:lineRule="auto"/>
        <w:ind w:left="357"/>
        <w:jc w:val="both"/>
        <w:rPr>
          <w:del w:id="1451" w:author="utente" w:date="2014-04-06T10:27:00Z"/>
          <w:rFonts w:asciiTheme="minorHAnsi" w:hAnsiTheme="minorHAnsi"/>
          <w:bCs/>
          <w:sz w:val="24"/>
          <w:szCs w:val="24"/>
          <w:rPrChange w:id="1452" w:author="utente" w:date="2014-04-06T10:34:00Z">
            <w:rPr>
              <w:del w:id="1453" w:author="utente" w:date="2014-04-06T10:27:00Z"/>
              <w:bCs/>
              <w:sz w:val="24"/>
            </w:rPr>
          </w:rPrChange>
        </w:rPr>
        <w:pPrChange w:id="1454" w:author="utente" w:date="2014-04-06T11:05:00Z">
          <w:pPr>
            <w:numPr>
              <w:numId w:val="19"/>
            </w:numPr>
            <w:tabs>
              <w:tab w:val="num" w:pos="360"/>
            </w:tabs>
            <w:ind w:left="340" w:hanging="340"/>
            <w:jc w:val="both"/>
          </w:pPr>
        </w:pPrChange>
      </w:pPr>
      <w:del w:id="1455" w:author="utente" w:date="2014-04-06T10:27:00Z">
        <w:r w:rsidRPr="003441E5" w:rsidDel="009272A1">
          <w:rPr>
            <w:rFonts w:asciiTheme="minorHAnsi" w:hAnsiTheme="minorHAnsi"/>
            <w:bCs/>
            <w:sz w:val="24"/>
            <w:szCs w:val="24"/>
            <w:rPrChange w:id="1456" w:author="utente" w:date="2014-04-06T10:34:00Z">
              <w:rPr>
                <w:bCs/>
                <w:sz w:val="24"/>
              </w:rPr>
            </w:rPrChange>
          </w:rPr>
          <w:delText>Sono esonerati per tutta la durata dei corsi limitatamente all’obbligo formativo non afferente all’art. 5, comma 6 del presente regolamento, gli iscritti in regola con gli obblighi di frequenza ai corsi di laurea e ai dottorati di ricerca.</w:delText>
        </w:r>
      </w:del>
    </w:p>
    <w:p w:rsidR="00D24732" w:rsidRPr="003441E5" w:rsidDel="009272A1" w:rsidRDefault="00D24732" w:rsidP="00134FDA">
      <w:pPr>
        <w:spacing w:before="120" w:after="120" w:line="240" w:lineRule="auto"/>
        <w:ind w:left="357"/>
        <w:jc w:val="both"/>
        <w:rPr>
          <w:del w:id="1457" w:author="utente" w:date="2014-04-06T10:27:00Z"/>
          <w:rFonts w:asciiTheme="minorHAnsi" w:hAnsiTheme="minorHAnsi"/>
          <w:bCs/>
          <w:sz w:val="24"/>
          <w:szCs w:val="24"/>
          <w:rPrChange w:id="1458" w:author="utente" w:date="2014-04-06T10:34:00Z">
            <w:rPr>
              <w:del w:id="1459" w:author="utente" w:date="2014-04-06T10:27:00Z"/>
              <w:bCs/>
              <w:sz w:val="24"/>
            </w:rPr>
          </w:rPrChange>
        </w:rPr>
        <w:pPrChange w:id="1460" w:author="utente" w:date="2014-04-06T11:05:00Z">
          <w:pPr>
            <w:numPr>
              <w:numId w:val="19"/>
            </w:numPr>
            <w:tabs>
              <w:tab w:val="num" w:pos="360"/>
            </w:tabs>
            <w:ind w:left="340" w:hanging="340"/>
            <w:jc w:val="both"/>
          </w:pPr>
        </w:pPrChange>
      </w:pPr>
      <w:del w:id="1461" w:author="utente" w:date="2014-04-06T10:27:00Z">
        <w:r w:rsidRPr="003441E5" w:rsidDel="009272A1">
          <w:rPr>
            <w:rFonts w:asciiTheme="minorHAnsi" w:hAnsiTheme="minorHAnsi"/>
            <w:bCs/>
            <w:sz w:val="24"/>
            <w:szCs w:val="24"/>
            <w:rPrChange w:id="1462" w:author="utente" w:date="2014-04-06T10:34:00Z">
              <w:rPr>
                <w:bCs/>
                <w:sz w:val="24"/>
              </w:rPr>
            </w:rPrChange>
          </w:rPr>
          <w:delText>Gli iscritti che non esercitano la professione, neanche occasionalmente, non sono tenuti a svolgere l’attività di formazione professionale continua.</w:delText>
        </w:r>
      </w:del>
    </w:p>
    <w:p w:rsidR="00A1576E" w:rsidRPr="003441E5" w:rsidDel="009272A1" w:rsidRDefault="00A1576E" w:rsidP="00134FDA">
      <w:pPr>
        <w:spacing w:before="120" w:after="120" w:line="240" w:lineRule="auto"/>
        <w:ind w:left="357"/>
        <w:jc w:val="both"/>
        <w:rPr>
          <w:del w:id="1463" w:author="utente" w:date="2014-04-06T10:27:00Z"/>
          <w:rFonts w:asciiTheme="minorHAnsi" w:hAnsiTheme="minorHAnsi"/>
          <w:sz w:val="24"/>
          <w:szCs w:val="24"/>
          <w:rPrChange w:id="1464" w:author="utente" w:date="2014-04-06T10:34:00Z">
            <w:rPr>
              <w:del w:id="1465" w:author="utente" w:date="2014-04-06T10:27:00Z"/>
            </w:rPr>
          </w:rPrChange>
        </w:rPr>
        <w:pPrChange w:id="1466" w:author="utente" w:date="2014-04-06T11:05:00Z">
          <w:pPr>
            <w:numPr>
              <w:numId w:val="19"/>
            </w:numPr>
            <w:tabs>
              <w:tab w:val="num" w:pos="360"/>
            </w:tabs>
            <w:ind w:left="340" w:hanging="340"/>
            <w:jc w:val="both"/>
          </w:pPr>
        </w:pPrChange>
      </w:pPr>
      <w:del w:id="1467" w:author="utente" w:date="2014-04-06T10:27:00Z">
        <w:r w:rsidRPr="003441E5" w:rsidDel="009272A1">
          <w:rPr>
            <w:rFonts w:asciiTheme="minorHAnsi" w:hAnsiTheme="minorHAnsi"/>
            <w:bCs/>
            <w:sz w:val="24"/>
            <w:szCs w:val="24"/>
            <w:rPrChange w:id="1468" w:author="utente" w:date="2014-04-06T10:34:00Z">
              <w:rPr>
                <w:bCs/>
                <w:sz w:val="24"/>
              </w:rPr>
            </w:rPrChange>
          </w:rPr>
          <w:delText>All'esonero temporaneo consegue la riduzione del totale dei crediti formativi da acquisire nel corso del triennio, proporzionalmente alla durata dell'esonero.</w:delText>
        </w:r>
      </w:del>
    </w:p>
    <w:p w:rsidR="00A1576E" w:rsidRPr="003441E5" w:rsidDel="009272A1" w:rsidRDefault="00A1576E" w:rsidP="00134FDA">
      <w:pPr>
        <w:spacing w:before="120" w:after="120" w:line="240" w:lineRule="auto"/>
        <w:ind w:left="357"/>
        <w:jc w:val="center"/>
        <w:rPr>
          <w:del w:id="1469" w:author="utente" w:date="2014-04-06T10:27:00Z"/>
          <w:rFonts w:asciiTheme="minorHAnsi" w:hAnsiTheme="minorHAnsi"/>
          <w:sz w:val="24"/>
          <w:szCs w:val="24"/>
          <w:rPrChange w:id="1470" w:author="utente" w:date="2014-04-06T10:34:00Z">
            <w:rPr>
              <w:del w:id="1471" w:author="utente" w:date="2014-04-06T10:27:00Z"/>
            </w:rPr>
          </w:rPrChange>
        </w:rPr>
        <w:pPrChange w:id="1472" w:author="utente" w:date="2014-04-06T11:05:00Z">
          <w:pPr>
            <w:spacing w:before="480" w:after="0"/>
            <w:jc w:val="center"/>
          </w:pPr>
        </w:pPrChange>
      </w:pPr>
    </w:p>
    <w:p w:rsidR="00A1576E" w:rsidRPr="003441E5" w:rsidDel="003441E5" w:rsidRDefault="00A1576E" w:rsidP="00134FDA">
      <w:pPr>
        <w:spacing w:before="120" w:after="120" w:line="240" w:lineRule="auto"/>
        <w:ind w:left="357"/>
        <w:jc w:val="center"/>
        <w:rPr>
          <w:del w:id="1473" w:author="utente" w:date="2014-04-06T10:32:00Z"/>
          <w:rFonts w:asciiTheme="minorHAnsi" w:hAnsiTheme="minorHAnsi"/>
          <w:bCs/>
          <w:sz w:val="24"/>
          <w:szCs w:val="24"/>
          <w:rPrChange w:id="1474" w:author="utente" w:date="2014-04-06T10:34:00Z">
            <w:rPr>
              <w:del w:id="1475" w:author="utente" w:date="2014-04-06T10:32:00Z"/>
              <w:b/>
              <w:bCs/>
              <w:sz w:val="24"/>
            </w:rPr>
          </w:rPrChange>
        </w:rPr>
        <w:pPrChange w:id="1476" w:author="utente" w:date="2014-04-06T11:05:00Z">
          <w:pPr>
            <w:spacing w:before="480" w:after="0"/>
            <w:jc w:val="center"/>
          </w:pPr>
        </w:pPrChange>
      </w:pPr>
      <w:del w:id="1477" w:author="utente" w:date="2014-04-06T10:32:00Z">
        <w:r w:rsidRPr="003441E5" w:rsidDel="003441E5">
          <w:rPr>
            <w:rStyle w:val="normarticoli1"/>
            <w:rFonts w:asciiTheme="minorHAnsi" w:hAnsiTheme="minorHAnsi"/>
            <w:b w:val="0"/>
            <w:rPrChange w:id="1478" w:author="utente" w:date="2014-04-06T10:34:00Z">
              <w:rPr>
                <w:rStyle w:val="normarticoli1"/>
                <w:sz w:val="20"/>
              </w:rPr>
            </w:rPrChange>
          </w:rPr>
          <w:delText>Art. 16</w:delText>
        </w:r>
      </w:del>
    </w:p>
    <w:p w:rsidR="00A1576E" w:rsidRPr="003441E5" w:rsidDel="003441E5" w:rsidRDefault="00A1576E" w:rsidP="00134FDA">
      <w:pPr>
        <w:spacing w:before="120" w:after="120" w:line="240" w:lineRule="auto"/>
        <w:ind w:left="357"/>
        <w:jc w:val="center"/>
        <w:rPr>
          <w:del w:id="1479" w:author="utente" w:date="2014-04-06T10:32:00Z"/>
          <w:rFonts w:asciiTheme="minorHAnsi" w:hAnsiTheme="minorHAnsi"/>
          <w:bCs/>
          <w:sz w:val="24"/>
          <w:szCs w:val="24"/>
          <w:rPrChange w:id="1480" w:author="utente" w:date="2014-04-06T10:34:00Z">
            <w:rPr>
              <w:del w:id="1481" w:author="utente" w:date="2014-04-06T10:32:00Z"/>
              <w:bCs/>
              <w:sz w:val="24"/>
            </w:rPr>
          </w:rPrChange>
        </w:rPr>
        <w:pPrChange w:id="1482" w:author="utente" w:date="2014-04-06T11:05:00Z">
          <w:pPr>
            <w:spacing w:after="360"/>
            <w:jc w:val="center"/>
          </w:pPr>
        </w:pPrChange>
      </w:pPr>
      <w:del w:id="1483" w:author="utente" w:date="2014-04-06T10:32:00Z">
        <w:r w:rsidRPr="003441E5" w:rsidDel="003441E5">
          <w:rPr>
            <w:rFonts w:asciiTheme="minorHAnsi" w:hAnsiTheme="minorHAnsi"/>
            <w:bCs/>
            <w:sz w:val="24"/>
            <w:szCs w:val="24"/>
            <w:rPrChange w:id="1484" w:author="utente" w:date="2014-04-06T10:34:00Z">
              <w:rPr>
                <w:b/>
                <w:bCs/>
                <w:sz w:val="24"/>
              </w:rPr>
            </w:rPrChange>
          </w:rPr>
          <w:delText>Adempimenti degli iscritti</w:delText>
        </w:r>
      </w:del>
    </w:p>
    <w:p w:rsidR="003441E5" w:rsidRPr="003441E5" w:rsidDel="003441E5" w:rsidRDefault="003441E5" w:rsidP="00134FDA">
      <w:pPr>
        <w:autoSpaceDE w:val="0"/>
        <w:spacing w:before="120" w:after="120" w:line="240" w:lineRule="auto"/>
        <w:ind w:left="357"/>
        <w:jc w:val="both"/>
        <w:rPr>
          <w:del w:id="1485" w:author="utente" w:date="2014-04-06T10:35:00Z"/>
          <w:rFonts w:asciiTheme="minorHAnsi" w:hAnsiTheme="minorHAnsi"/>
          <w:bCs/>
          <w:sz w:val="24"/>
          <w:szCs w:val="24"/>
          <w:rPrChange w:id="1486" w:author="utente" w:date="2014-04-06T10:34:00Z">
            <w:rPr>
              <w:del w:id="1487" w:author="utente" w:date="2014-04-06T10:35:00Z"/>
              <w:bCs/>
              <w:sz w:val="24"/>
            </w:rPr>
          </w:rPrChange>
        </w:rPr>
        <w:pPrChange w:id="1488" w:author="utente" w:date="2014-04-06T11:05:00Z">
          <w:pPr>
            <w:numPr>
              <w:numId w:val="29"/>
            </w:numPr>
            <w:tabs>
              <w:tab w:val="num" w:pos="360"/>
            </w:tabs>
            <w:autoSpaceDE w:val="0"/>
            <w:ind w:left="360" w:hanging="360"/>
            <w:jc w:val="both"/>
          </w:pPr>
        </w:pPrChange>
      </w:pPr>
      <w:moveToRangeStart w:id="1489" w:author="utente" w:date="2014-04-06T10:33:00Z" w:name="move384543713"/>
      <w:moveTo w:id="1490" w:author="utente" w:date="2014-04-06T10:33:00Z">
        <w:del w:id="1491" w:author="utente" w:date="2014-04-06T10:35:00Z">
          <w:r w:rsidRPr="003441E5" w:rsidDel="003441E5">
            <w:rPr>
              <w:rFonts w:asciiTheme="minorHAnsi" w:hAnsiTheme="minorHAnsi"/>
              <w:bCs/>
              <w:sz w:val="24"/>
              <w:szCs w:val="24"/>
              <w:rPrChange w:id="1492" w:author="utente" w:date="2014-04-06T10:34:00Z">
                <w:rPr>
                  <w:bCs/>
                  <w:sz w:val="24"/>
                </w:rPr>
              </w:rPrChange>
            </w:rPr>
            <w:delText>Il Consiglio dell'Ordine territoriale verifica l'effettivo adempimento dell'obbligo formativo da parte degli iscritti.</w:delText>
          </w:r>
        </w:del>
      </w:moveTo>
    </w:p>
    <w:p w:rsidR="003441E5" w:rsidRPr="003441E5" w:rsidDel="003441E5" w:rsidRDefault="003441E5" w:rsidP="00134FDA">
      <w:pPr>
        <w:autoSpaceDE w:val="0"/>
        <w:spacing w:before="120" w:after="120" w:line="240" w:lineRule="auto"/>
        <w:ind w:left="357"/>
        <w:jc w:val="both"/>
        <w:rPr>
          <w:del w:id="1493" w:author="utente" w:date="2014-04-06T10:35:00Z"/>
          <w:rFonts w:asciiTheme="minorHAnsi" w:hAnsiTheme="minorHAnsi"/>
          <w:bCs/>
          <w:sz w:val="24"/>
          <w:szCs w:val="24"/>
          <w:rPrChange w:id="1494" w:author="utente" w:date="2014-04-06T10:34:00Z">
            <w:rPr>
              <w:del w:id="1495" w:author="utente" w:date="2014-04-06T10:35:00Z"/>
              <w:bCs/>
              <w:sz w:val="24"/>
            </w:rPr>
          </w:rPrChange>
        </w:rPr>
        <w:pPrChange w:id="1496" w:author="utente" w:date="2014-04-06T11:05:00Z">
          <w:pPr>
            <w:numPr>
              <w:numId w:val="29"/>
            </w:numPr>
            <w:tabs>
              <w:tab w:val="num" w:pos="360"/>
            </w:tabs>
            <w:autoSpaceDE w:val="0"/>
            <w:ind w:left="360" w:hanging="360"/>
            <w:jc w:val="both"/>
          </w:pPr>
        </w:pPrChange>
      </w:pPr>
      <w:moveTo w:id="1497" w:author="utente" w:date="2014-04-06T10:33:00Z">
        <w:del w:id="1498" w:author="utente" w:date="2014-04-06T10:35:00Z">
          <w:r w:rsidRPr="003441E5" w:rsidDel="003441E5">
            <w:rPr>
              <w:rFonts w:asciiTheme="minorHAnsi" w:hAnsiTheme="minorHAnsi"/>
              <w:bCs/>
              <w:sz w:val="24"/>
              <w:szCs w:val="24"/>
              <w:rPrChange w:id="1499" w:author="utente" w:date="2014-04-06T10:34:00Z">
                <w:rPr>
                  <w:bCs/>
                  <w:sz w:val="24"/>
                </w:rPr>
              </w:rPrChange>
            </w:rPr>
            <w:delText>Ai fini della verifica, il Consiglio dell'Ordine può chiedere all'iscritto chiarimenti e documentazione integrativa.</w:delText>
          </w:r>
        </w:del>
      </w:moveTo>
    </w:p>
    <w:p w:rsidR="003441E5" w:rsidRPr="003441E5" w:rsidDel="003441E5" w:rsidRDefault="003441E5" w:rsidP="00134FDA">
      <w:pPr>
        <w:autoSpaceDE w:val="0"/>
        <w:spacing w:before="120" w:after="120" w:line="240" w:lineRule="auto"/>
        <w:ind w:left="357"/>
        <w:jc w:val="both"/>
        <w:rPr>
          <w:del w:id="1500" w:author="utente" w:date="2014-04-06T10:35:00Z"/>
          <w:rFonts w:asciiTheme="minorHAnsi" w:hAnsiTheme="minorHAnsi"/>
          <w:bCs/>
          <w:sz w:val="24"/>
          <w:szCs w:val="24"/>
          <w:rPrChange w:id="1501" w:author="utente" w:date="2014-04-06T10:34:00Z">
            <w:rPr>
              <w:del w:id="1502" w:author="utente" w:date="2014-04-06T10:35:00Z"/>
              <w:bCs/>
              <w:sz w:val="24"/>
            </w:rPr>
          </w:rPrChange>
        </w:rPr>
        <w:pPrChange w:id="1503" w:author="utente" w:date="2014-04-06T11:05:00Z">
          <w:pPr>
            <w:numPr>
              <w:numId w:val="29"/>
            </w:numPr>
            <w:tabs>
              <w:tab w:val="num" w:pos="360"/>
            </w:tabs>
            <w:autoSpaceDE w:val="0"/>
            <w:ind w:left="360" w:hanging="360"/>
            <w:jc w:val="both"/>
          </w:pPr>
        </w:pPrChange>
      </w:pPr>
      <w:moveTo w:id="1504" w:author="utente" w:date="2014-04-06T10:33:00Z">
        <w:del w:id="1505" w:author="utente" w:date="2014-04-06T10:35:00Z">
          <w:r w:rsidRPr="003441E5" w:rsidDel="003441E5">
            <w:rPr>
              <w:rFonts w:asciiTheme="minorHAnsi" w:hAnsiTheme="minorHAnsi"/>
              <w:bCs/>
              <w:sz w:val="24"/>
              <w:szCs w:val="24"/>
              <w:rPrChange w:id="1506" w:author="utente" w:date="2014-04-06T10:34:00Z">
                <w:rPr>
                  <w:bCs/>
                  <w:sz w:val="24"/>
                </w:rPr>
              </w:rPrChange>
            </w:rPr>
            <w:delText>Ove i chiarimenti non siano forniti e la documentazione integrativa richiesta non sia depositata entro il termine di giorni 30 dalla richiesta, il Consiglio non attribuisce crediti formativi per le attività formative che non risultino documentate.</w:delText>
          </w:r>
        </w:del>
      </w:moveTo>
    </w:p>
    <w:p w:rsidR="003441E5" w:rsidRPr="003441E5" w:rsidDel="003441E5" w:rsidRDefault="003441E5" w:rsidP="00134FDA">
      <w:pPr>
        <w:autoSpaceDE w:val="0"/>
        <w:spacing w:before="120" w:after="120" w:line="240" w:lineRule="auto"/>
        <w:ind w:left="357"/>
        <w:jc w:val="both"/>
        <w:rPr>
          <w:del w:id="1507" w:author="utente" w:date="2014-04-06T10:35:00Z"/>
          <w:rFonts w:asciiTheme="minorHAnsi" w:hAnsiTheme="minorHAnsi"/>
          <w:bCs/>
          <w:sz w:val="24"/>
          <w:szCs w:val="24"/>
          <w:rPrChange w:id="1508" w:author="utente" w:date="2014-04-06T10:34:00Z">
            <w:rPr>
              <w:del w:id="1509" w:author="utente" w:date="2014-04-06T10:35:00Z"/>
              <w:bCs/>
              <w:sz w:val="24"/>
            </w:rPr>
          </w:rPrChange>
        </w:rPr>
        <w:pPrChange w:id="1510" w:author="utente" w:date="2014-04-06T11:05:00Z">
          <w:pPr>
            <w:numPr>
              <w:numId w:val="29"/>
            </w:numPr>
            <w:tabs>
              <w:tab w:val="num" w:pos="360"/>
            </w:tabs>
            <w:autoSpaceDE w:val="0"/>
            <w:ind w:left="360" w:hanging="360"/>
            <w:jc w:val="both"/>
          </w:pPr>
        </w:pPrChange>
      </w:pPr>
      <w:moveTo w:id="1511" w:author="utente" w:date="2014-04-06T10:33:00Z">
        <w:del w:id="1512" w:author="utente" w:date="2014-04-06T10:35:00Z">
          <w:r w:rsidRPr="003441E5" w:rsidDel="003441E5">
            <w:rPr>
              <w:rFonts w:asciiTheme="minorHAnsi" w:hAnsiTheme="minorHAnsi"/>
              <w:bCs/>
              <w:sz w:val="24"/>
              <w:szCs w:val="24"/>
              <w:rPrChange w:id="1513" w:author="utente" w:date="2014-04-06T10:34:00Z">
                <w:rPr>
                  <w:bCs/>
                  <w:sz w:val="24"/>
                </w:rPr>
              </w:rPrChange>
            </w:rPr>
            <w:delText>Al termine del triennio formativo il Consiglio dell'Ordine territoriale comunica agli iscritti l’eventuale inottemperanza dell’obbligo assegnando un tempo congruo, non superiore a un anno, per l’assolvimento e al termine di tale periodo segnala gli inadempienti al Consiglio di disciplina territoriale.</w:delText>
          </w:r>
        </w:del>
      </w:moveTo>
    </w:p>
    <w:moveToRangeEnd w:id="1489"/>
    <w:p w:rsidR="00A1576E" w:rsidRPr="003441E5" w:rsidDel="003441E5" w:rsidRDefault="00A1576E" w:rsidP="00134FDA">
      <w:pPr>
        <w:autoSpaceDE w:val="0"/>
        <w:spacing w:before="120" w:after="120" w:line="240" w:lineRule="auto"/>
        <w:ind w:left="357"/>
        <w:jc w:val="both"/>
        <w:rPr>
          <w:del w:id="1514" w:author="utente" w:date="2014-04-06T10:33:00Z"/>
          <w:rStyle w:val="normarticoli1"/>
          <w:rFonts w:asciiTheme="minorHAnsi" w:hAnsiTheme="minorHAnsi"/>
          <w:b w:val="0"/>
          <w:rPrChange w:id="1515" w:author="utente" w:date="2014-04-06T10:34:00Z">
            <w:rPr>
              <w:del w:id="1516" w:author="utente" w:date="2014-04-06T10:33:00Z"/>
              <w:rStyle w:val="normarticoli1"/>
              <w:sz w:val="20"/>
            </w:rPr>
          </w:rPrChange>
        </w:rPr>
        <w:pPrChange w:id="1517" w:author="utente" w:date="2014-04-06T11:05:00Z">
          <w:pPr>
            <w:numPr>
              <w:numId w:val="29"/>
            </w:numPr>
            <w:tabs>
              <w:tab w:val="num" w:pos="360"/>
            </w:tabs>
            <w:autoSpaceDE w:val="0"/>
            <w:ind w:left="360" w:hanging="360"/>
            <w:jc w:val="both"/>
          </w:pPr>
        </w:pPrChange>
      </w:pPr>
      <w:del w:id="1518" w:author="utente" w:date="2014-04-06T10:33:00Z">
        <w:r w:rsidRPr="003441E5" w:rsidDel="003441E5">
          <w:rPr>
            <w:rFonts w:asciiTheme="minorHAnsi" w:hAnsiTheme="minorHAnsi"/>
            <w:bCs/>
            <w:sz w:val="24"/>
            <w:szCs w:val="24"/>
            <w:rPrChange w:id="1519" w:author="utente" w:date="2014-04-06T10:34:00Z">
              <w:rPr>
                <w:bCs/>
                <w:sz w:val="24"/>
              </w:rPr>
            </w:rPrChange>
          </w:rPr>
          <w:delText xml:space="preserve">Al termine di ogni anno ciascun iscritto comunica al Consiglio dell'Ordine le attività formative svolte di cui all’art. 3, comma 3 se non già registrate </w:delText>
        </w:r>
        <w:r w:rsidR="00546B7D" w:rsidRPr="003441E5" w:rsidDel="003441E5">
          <w:rPr>
            <w:rFonts w:asciiTheme="minorHAnsi" w:hAnsiTheme="minorHAnsi"/>
            <w:bCs/>
            <w:sz w:val="24"/>
            <w:szCs w:val="24"/>
            <w:rPrChange w:id="1520" w:author="utente" w:date="2014-04-06T10:34:00Z">
              <w:rPr>
                <w:bCs/>
                <w:sz w:val="24"/>
              </w:rPr>
            </w:rPrChange>
          </w:rPr>
          <w:delText>nel SIDAF</w:delText>
        </w:r>
        <w:r w:rsidRPr="003441E5" w:rsidDel="003441E5">
          <w:rPr>
            <w:rFonts w:asciiTheme="minorHAnsi" w:hAnsiTheme="minorHAnsi"/>
            <w:bCs/>
            <w:sz w:val="24"/>
            <w:szCs w:val="24"/>
            <w:rPrChange w:id="1521" w:author="utente" w:date="2014-04-06T10:34:00Z">
              <w:rPr>
                <w:bCs/>
                <w:sz w:val="24"/>
              </w:rPr>
            </w:rPrChange>
          </w:rPr>
          <w:delText>.</w:delText>
        </w:r>
      </w:del>
    </w:p>
    <w:p w:rsidR="00A1576E" w:rsidRPr="003441E5" w:rsidDel="003441E5" w:rsidRDefault="00A1576E" w:rsidP="00134FDA">
      <w:pPr>
        <w:spacing w:before="120" w:after="120" w:line="240" w:lineRule="auto"/>
        <w:ind w:left="357"/>
        <w:jc w:val="center"/>
        <w:rPr>
          <w:del w:id="1522" w:author="utente" w:date="2014-04-06T10:33:00Z"/>
          <w:rFonts w:asciiTheme="minorHAnsi" w:hAnsiTheme="minorHAnsi"/>
          <w:bCs/>
          <w:sz w:val="24"/>
          <w:szCs w:val="24"/>
          <w:rPrChange w:id="1523" w:author="utente" w:date="2014-04-06T10:34:00Z">
            <w:rPr>
              <w:del w:id="1524" w:author="utente" w:date="2014-04-06T10:33:00Z"/>
              <w:b/>
              <w:bCs/>
              <w:sz w:val="24"/>
            </w:rPr>
          </w:rPrChange>
        </w:rPr>
        <w:pPrChange w:id="1525" w:author="utente" w:date="2014-04-06T11:05:00Z">
          <w:pPr>
            <w:spacing w:before="480" w:after="0"/>
            <w:jc w:val="center"/>
          </w:pPr>
        </w:pPrChange>
      </w:pPr>
      <w:del w:id="1526" w:author="utente" w:date="2014-04-06T10:33:00Z">
        <w:r w:rsidRPr="003441E5" w:rsidDel="003441E5">
          <w:rPr>
            <w:rStyle w:val="normarticoli1"/>
            <w:rFonts w:asciiTheme="minorHAnsi" w:hAnsiTheme="minorHAnsi"/>
            <w:b w:val="0"/>
            <w:rPrChange w:id="1527" w:author="utente" w:date="2014-04-06T10:34:00Z">
              <w:rPr>
                <w:rStyle w:val="normarticoli1"/>
                <w:sz w:val="20"/>
              </w:rPr>
            </w:rPrChange>
          </w:rPr>
          <w:delText>Art. 17</w:delText>
        </w:r>
      </w:del>
    </w:p>
    <w:p w:rsidR="00A1576E" w:rsidRPr="003441E5" w:rsidDel="003441E5" w:rsidRDefault="00A1576E" w:rsidP="00134FDA">
      <w:pPr>
        <w:spacing w:before="120" w:after="120" w:line="240" w:lineRule="auto"/>
        <w:ind w:left="357"/>
        <w:jc w:val="center"/>
        <w:rPr>
          <w:del w:id="1528" w:author="utente" w:date="2014-04-06T10:33:00Z"/>
          <w:rFonts w:asciiTheme="minorHAnsi" w:hAnsiTheme="minorHAnsi"/>
          <w:bCs/>
          <w:sz w:val="24"/>
          <w:szCs w:val="24"/>
          <w:rPrChange w:id="1529" w:author="utente" w:date="2014-04-06T10:34:00Z">
            <w:rPr>
              <w:del w:id="1530" w:author="utente" w:date="2014-04-06T10:33:00Z"/>
              <w:bCs/>
              <w:sz w:val="24"/>
            </w:rPr>
          </w:rPrChange>
        </w:rPr>
        <w:pPrChange w:id="1531" w:author="utente" w:date="2014-04-06T11:05:00Z">
          <w:pPr>
            <w:spacing w:after="360"/>
            <w:jc w:val="center"/>
          </w:pPr>
        </w:pPrChange>
      </w:pPr>
      <w:del w:id="1532" w:author="utente" w:date="2014-04-06T10:33:00Z">
        <w:r w:rsidRPr="003441E5" w:rsidDel="003441E5">
          <w:rPr>
            <w:rFonts w:asciiTheme="minorHAnsi" w:hAnsiTheme="minorHAnsi"/>
            <w:bCs/>
            <w:sz w:val="24"/>
            <w:szCs w:val="24"/>
            <w:rPrChange w:id="1533" w:author="utente" w:date="2014-04-06T10:34:00Z">
              <w:rPr>
                <w:b/>
                <w:bCs/>
                <w:sz w:val="24"/>
              </w:rPr>
            </w:rPrChange>
          </w:rPr>
          <w:delText>Verifica dell’obbligo formativo degli iscritti</w:delText>
        </w:r>
      </w:del>
    </w:p>
    <w:p w:rsidR="00A1576E" w:rsidRPr="003441E5" w:rsidDel="003441E5" w:rsidRDefault="00A1576E" w:rsidP="00134FDA">
      <w:pPr>
        <w:autoSpaceDE w:val="0"/>
        <w:spacing w:before="120" w:after="120" w:line="240" w:lineRule="auto"/>
        <w:ind w:left="357"/>
        <w:jc w:val="both"/>
        <w:rPr>
          <w:del w:id="1534" w:author="utente" w:date="2014-04-06T10:33:00Z"/>
          <w:rFonts w:asciiTheme="minorHAnsi" w:hAnsiTheme="minorHAnsi"/>
          <w:bCs/>
          <w:sz w:val="24"/>
          <w:szCs w:val="24"/>
          <w:rPrChange w:id="1535" w:author="utente" w:date="2014-04-06T10:34:00Z">
            <w:rPr>
              <w:del w:id="1536" w:author="utente" w:date="2014-04-06T10:33:00Z"/>
              <w:bCs/>
              <w:sz w:val="24"/>
            </w:rPr>
          </w:rPrChange>
        </w:rPr>
        <w:pPrChange w:id="1537" w:author="utente" w:date="2014-04-06T11:05:00Z">
          <w:pPr>
            <w:numPr>
              <w:numId w:val="23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FromRangeStart w:id="1538" w:author="utente" w:date="2014-04-06T10:33:00Z" w:name="move384543713"/>
      <w:moveFrom w:id="1539" w:author="utente" w:date="2014-04-06T10:33:00Z">
        <w:del w:id="1540" w:author="utente" w:date="2014-04-06T10:33:00Z">
          <w:r w:rsidRPr="003441E5" w:rsidDel="003441E5">
            <w:rPr>
              <w:rFonts w:asciiTheme="minorHAnsi" w:hAnsiTheme="minorHAnsi"/>
              <w:bCs/>
              <w:sz w:val="24"/>
              <w:szCs w:val="24"/>
              <w:rPrChange w:id="1541" w:author="utente" w:date="2014-04-06T10:34:00Z">
                <w:rPr>
                  <w:bCs/>
                  <w:sz w:val="24"/>
                </w:rPr>
              </w:rPrChange>
            </w:rPr>
            <w:delText>Il Consiglio dell'Ordine territoriale verifica l'effettivo adempimento dell'obbligo formativo da parte degli iscritti.</w:delText>
          </w:r>
        </w:del>
      </w:moveFrom>
    </w:p>
    <w:p w:rsidR="00A1576E" w:rsidRPr="003441E5" w:rsidDel="003441E5" w:rsidRDefault="00A1576E" w:rsidP="00134FDA">
      <w:pPr>
        <w:autoSpaceDE w:val="0"/>
        <w:spacing w:before="120" w:after="120" w:line="240" w:lineRule="auto"/>
        <w:ind w:left="357"/>
        <w:jc w:val="both"/>
        <w:rPr>
          <w:del w:id="1542" w:author="utente" w:date="2014-04-06T10:33:00Z"/>
          <w:rFonts w:asciiTheme="minorHAnsi" w:hAnsiTheme="minorHAnsi"/>
          <w:bCs/>
          <w:sz w:val="24"/>
          <w:szCs w:val="24"/>
          <w:rPrChange w:id="1543" w:author="utente" w:date="2014-04-06T10:34:00Z">
            <w:rPr>
              <w:del w:id="1544" w:author="utente" w:date="2014-04-06T10:33:00Z"/>
              <w:bCs/>
              <w:sz w:val="24"/>
            </w:rPr>
          </w:rPrChange>
        </w:rPr>
        <w:pPrChange w:id="1545" w:author="utente" w:date="2014-04-06T11:05:00Z">
          <w:pPr>
            <w:numPr>
              <w:numId w:val="23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From w:id="1546" w:author="utente" w:date="2014-04-06T10:33:00Z">
        <w:del w:id="1547" w:author="utente" w:date="2014-04-06T10:33:00Z">
          <w:r w:rsidRPr="003441E5" w:rsidDel="003441E5">
            <w:rPr>
              <w:rFonts w:asciiTheme="minorHAnsi" w:hAnsiTheme="minorHAnsi"/>
              <w:bCs/>
              <w:sz w:val="24"/>
              <w:szCs w:val="24"/>
              <w:rPrChange w:id="1548" w:author="utente" w:date="2014-04-06T10:34:00Z">
                <w:rPr>
                  <w:bCs/>
                  <w:sz w:val="24"/>
                </w:rPr>
              </w:rPrChange>
            </w:rPr>
            <w:delText>Ai fini della verifica, il Consiglio dell'Ordine può chiedere all'iscritto chiarimenti e documentazione integrativa.</w:delText>
          </w:r>
        </w:del>
      </w:moveFrom>
    </w:p>
    <w:p w:rsidR="00A1576E" w:rsidRPr="003441E5" w:rsidDel="003441E5" w:rsidRDefault="00A1576E" w:rsidP="00134FDA">
      <w:pPr>
        <w:autoSpaceDE w:val="0"/>
        <w:spacing w:before="120" w:after="120" w:line="240" w:lineRule="auto"/>
        <w:ind w:left="357"/>
        <w:jc w:val="both"/>
        <w:rPr>
          <w:del w:id="1549" w:author="utente" w:date="2014-04-06T10:33:00Z"/>
          <w:rFonts w:asciiTheme="minorHAnsi" w:hAnsiTheme="minorHAnsi"/>
          <w:bCs/>
          <w:sz w:val="24"/>
          <w:szCs w:val="24"/>
          <w:rPrChange w:id="1550" w:author="utente" w:date="2014-04-06T10:34:00Z">
            <w:rPr>
              <w:del w:id="1551" w:author="utente" w:date="2014-04-06T10:33:00Z"/>
              <w:bCs/>
              <w:sz w:val="24"/>
            </w:rPr>
          </w:rPrChange>
        </w:rPr>
        <w:pPrChange w:id="1552" w:author="utente" w:date="2014-04-06T11:05:00Z">
          <w:pPr>
            <w:numPr>
              <w:numId w:val="23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From w:id="1553" w:author="utente" w:date="2014-04-06T10:33:00Z">
        <w:del w:id="1554" w:author="utente" w:date="2014-04-06T10:33:00Z">
          <w:r w:rsidRPr="003441E5" w:rsidDel="003441E5">
            <w:rPr>
              <w:rFonts w:asciiTheme="minorHAnsi" w:hAnsiTheme="minorHAnsi"/>
              <w:bCs/>
              <w:sz w:val="24"/>
              <w:szCs w:val="24"/>
              <w:rPrChange w:id="1555" w:author="utente" w:date="2014-04-06T10:34:00Z">
                <w:rPr>
                  <w:bCs/>
                  <w:sz w:val="24"/>
                </w:rPr>
              </w:rPrChange>
            </w:rPr>
            <w:delText>Ove i chiarimenti non siano forniti e la documentazione integrativa richiesta non sia depositata entro il termine di giorni 30 dalla richiesta, il Consiglio non attribuisce crediti formativi per le attività formative che non risultino documentate.</w:delText>
          </w:r>
        </w:del>
      </w:moveFrom>
    </w:p>
    <w:p w:rsidR="00C806D1" w:rsidRPr="003441E5" w:rsidDel="003441E5" w:rsidRDefault="00A1576E" w:rsidP="00134FDA">
      <w:pPr>
        <w:autoSpaceDE w:val="0"/>
        <w:spacing w:before="120" w:after="120" w:line="240" w:lineRule="auto"/>
        <w:ind w:left="357"/>
        <w:jc w:val="both"/>
        <w:rPr>
          <w:del w:id="1556" w:author="utente" w:date="2014-04-06T10:33:00Z"/>
          <w:rFonts w:asciiTheme="minorHAnsi" w:hAnsiTheme="minorHAnsi"/>
          <w:bCs/>
          <w:sz w:val="24"/>
          <w:szCs w:val="24"/>
          <w:rPrChange w:id="1557" w:author="utente" w:date="2014-04-06T10:34:00Z">
            <w:rPr>
              <w:del w:id="1558" w:author="utente" w:date="2014-04-06T10:33:00Z"/>
              <w:bCs/>
              <w:sz w:val="24"/>
            </w:rPr>
          </w:rPrChange>
        </w:rPr>
        <w:pPrChange w:id="1559" w:author="utente" w:date="2014-04-06T11:05:00Z">
          <w:pPr>
            <w:numPr>
              <w:numId w:val="23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From w:id="1560" w:author="utente" w:date="2014-04-06T10:33:00Z">
        <w:del w:id="1561" w:author="utente" w:date="2014-04-06T10:33:00Z">
          <w:r w:rsidRPr="003441E5" w:rsidDel="003441E5">
            <w:rPr>
              <w:rFonts w:asciiTheme="minorHAnsi" w:hAnsiTheme="minorHAnsi"/>
              <w:bCs/>
              <w:sz w:val="24"/>
              <w:szCs w:val="24"/>
              <w:rPrChange w:id="1562" w:author="utente" w:date="2014-04-06T10:34:00Z">
                <w:rPr>
                  <w:bCs/>
                  <w:sz w:val="24"/>
                </w:rPr>
              </w:rPrChange>
            </w:rPr>
            <w:delText>Al termine del triennio formativo il Consiglio dell'Ordine territoriale comunica agli iscritti l’eventuale inottemperanza dell’obbligo assegnando un tempo congruo, non superiore a un anno, per l’assolvimento e al termine di tale periodo segnala gli inadempienti al Consiglio di disciplina territoriale.</w:delText>
          </w:r>
        </w:del>
      </w:moveFrom>
    </w:p>
    <w:moveFromRangeEnd w:id="1538"/>
    <w:p w:rsidR="00A1576E" w:rsidRPr="003441E5" w:rsidDel="003441E5" w:rsidRDefault="00C806D1" w:rsidP="00134FDA">
      <w:pPr>
        <w:autoSpaceDE w:val="0"/>
        <w:spacing w:before="120" w:after="120" w:line="240" w:lineRule="auto"/>
        <w:ind w:left="357"/>
        <w:jc w:val="both"/>
        <w:rPr>
          <w:del w:id="1563" w:author="utente" w:date="2014-04-06T10:33:00Z"/>
          <w:rFonts w:asciiTheme="minorHAnsi" w:hAnsiTheme="minorHAnsi"/>
          <w:bCs/>
          <w:sz w:val="24"/>
          <w:szCs w:val="24"/>
          <w:rPrChange w:id="1564" w:author="utente" w:date="2014-04-06T10:34:00Z">
            <w:rPr>
              <w:del w:id="1565" w:author="utente" w:date="2014-04-06T10:33:00Z"/>
              <w:b/>
              <w:bCs/>
              <w:sz w:val="24"/>
            </w:rPr>
          </w:rPrChange>
        </w:rPr>
        <w:pPrChange w:id="1566" w:author="utente" w:date="2014-04-06T11:05:00Z">
          <w:pPr>
            <w:autoSpaceDE w:val="0"/>
            <w:ind w:left="340"/>
            <w:jc w:val="both"/>
          </w:pPr>
        </w:pPrChange>
      </w:pPr>
      <w:del w:id="1567" w:author="utente" w:date="2014-04-06T10:33:00Z">
        <w:r w:rsidRPr="003441E5" w:rsidDel="003441E5">
          <w:rPr>
            <w:rFonts w:asciiTheme="minorHAnsi" w:hAnsiTheme="minorHAnsi"/>
            <w:bCs/>
            <w:sz w:val="24"/>
            <w:szCs w:val="24"/>
            <w:rPrChange w:id="1568" w:author="utente" w:date="2014-04-06T10:34:00Z">
              <w:rPr>
                <w:bCs/>
                <w:sz w:val="24"/>
              </w:rPr>
            </w:rPrChange>
          </w:rPr>
          <w:br w:type="page"/>
        </w:r>
      </w:del>
    </w:p>
    <w:p w:rsidR="00C806D1" w:rsidRPr="003441E5" w:rsidDel="003441E5" w:rsidRDefault="00C806D1" w:rsidP="00134FDA">
      <w:pPr>
        <w:pStyle w:val="Paragrafoelenco"/>
        <w:spacing w:before="120" w:after="120" w:line="240" w:lineRule="auto"/>
        <w:ind w:left="357"/>
        <w:rPr>
          <w:del w:id="1569" w:author="utente" w:date="2014-04-06T10:33:00Z"/>
          <w:rFonts w:asciiTheme="minorHAnsi" w:hAnsiTheme="minorHAnsi"/>
          <w:bCs/>
          <w:sz w:val="24"/>
          <w:szCs w:val="24"/>
          <w:rPrChange w:id="1570" w:author="utente" w:date="2014-04-06T10:34:00Z">
            <w:rPr>
              <w:del w:id="1571" w:author="utente" w:date="2014-04-06T10:33:00Z"/>
              <w:b/>
              <w:bCs/>
              <w:sz w:val="24"/>
            </w:rPr>
          </w:rPrChange>
        </w:rPr>
        <w:pPrChange w:id="1572" w:author="utente" w:date="2014-04-06T11:05:00Z">
          <w:pPr>
            <w:pStyle w:val="Paragrafoelenco"/>
          </w:pPr>
        </w:pPrChange>
      </w:pPr>
    </w:p>
    <w:p w:rsidR="00A1576E" w:rsidRPr="003441E5" w:rsidDel="003441E5" w:rsidRDefault="00A1576E" w:rsidP="00134FDA">
      <w:pPr>
        <w:autoSpaceDE w:val="0"/>
        <w:spacing w:before="120" w:after="120" w:line="240" w:lineRule="auto"/>
        <w:ind w:left="357"/>
        <w:jc w:val="center"/>
        <w:rPr>
          <w:del w:id="1573" w:author="utente" w:date="2014-04-06T10:33:00Z"/>
          <w:rFonts w:asciiTheme="minorHAnsi" w:hAnsiTheme="minorHAnsi"/>
          <w:bCs/>
          <w:sz w:val="24"/>
          <w:szCs w:val="24"/>
          <w:rPrChange w:id="1574" w:author="utente" w:date="2014-04-06T10:34:00Z">
            <w:rPr>
              <w:del w:id="1575" w:author="utente" w:date="2014-04-06T10:33:00Z"/>
              <w:b/>
              <w:bCs/>
              <w:sz w:val="24"/>
            </w:rPr>
          </w:rPrChange>
        </w:rPr>
        <w:pPrChange w:id="1576" w:author="utente" w:date="2014-04-06T11:05:00Z">
          <w:pPr>
            <w:autoSpaceDE w:val="0"/>
            <w:ind w:left="340"/>
            <w:jc w:val="center"/>
          </w:pPr>
        </w:pPrChange>
      </w:pPr>
      <w:del w:id="1577" w:author="utente" w:date="2014-04-06T10:33:00Z">
        <w:r w:rsidRPr="003441E5" w:rsidDel="003441E5">
          <w:rPr>
            <w:rFonts w:asciiTheme="minorHAnsi" w:hAnsiTheme="minorHAnsi"/>
            <w:bCs/>
            <w:sz w:val="24"/>
            <w:szCs w:val="24"/>
            <w:rPrChange w:id="1578" w:author="utente" w:date="2014-04-06T10:34:00Z">
              <w:rPr>
                <w:b/>
                <w:bCs/>
                <w:sz w:val="24"/>
              </w:rPr>
            </w:rPrChange>
          </w:rPr>
          <w:delText>Art. 18</w:delText>
        </w:r>
      </w:del>
    </w:p>
    <w:p w:rsidR="00A1576E" w:rsidRPr="003441E5" w:rsidDel="003441E5" w:rsidRDefault="00A1576E" w:rsidP="00134FDA">
      <w:pPr>
        <w:autoSpaceDE w:val="0"/>
        <w:spacing w:before="120" w:after="120" w:line="240" w:lineRule="auto"/>
        <w:ind w:left="357"/>
        <w:jc w:val="center"/>
        <w:rPr>
          <w:del w:id="1579" w:author="utente" w:date="2014-04-06T10:33:00Z"/>
          <w:rFonts w:asciiTheme="minorHAnsi" w:hAnsiTheme="minorHAnsi"/>
          <w:bCs/>
          <w:sz w:val="24"/>
          <w:szCs w:val="24"/>
          <w:rPrChange w:id="1580" w:author="utente" w:date="2014-04-06T10:34:00Z">
            <w:rPr>
              <w:del w:id="1581" w:author="utente" w:date="2014-04-06T10:33:00Z"/>
              <w:bCs/>
              <w:sz w:val="24"/>
            </w:rPr>
          </w:rPrChange>
        </w:rPr>
        <w:pPrChange w:id="1582" w:author="utente" w:date="2014-04-06T11:05:00Z">
          <w:pPr>
            <w:autoSpaceDE w:val="0"/>
            <w:ind w:left="340"/>
            <w:jc w:val="center"/>
          </w:pPr>
        </w:pPrChange>
      </w:pPr>
      <w:del w:id="1583" w:author="utente" w:date="2014-04-06T10:33:00Z">
        <w:r w:rsidRPr="003441E5" w:rsidDel="003441E5">
          <w:rPr>
            <w:rFonts w:asciiTheme="minorHAnsi" w:hAnsiTheme="minorHAnsi"/>
            <w:bCs/>
            <w:sz w:val="24"/>
            <w:szCs w:val="24"/>
            <w:rPrChange w:id="1584" w:author="utente" w:date="2014-04-06T10:34:00Z">
              <w:rPr>
                <w:b/>
                <w:bCs/>
                <w:sz w:val="24"/>
              </w:rPr>
            </w:rPrChange>
          </w:rPr>
          <w:delText>Inosservanza dell'obbligo formativo</w:delText>
        </w:r>
      </w:del>
    </w:p>
    <w:p w:rsidR="00471DA3" w:rsidRPr="003441E5" w:rsidDel="003441E5" w:rsidRDefault="00A1576E" w:rsidP="00134FDA">
      <w:pPr>
        <w:autoSpaceDE w:val="0"/>
        <w:spacing w:before="120" w:after="120" w:line="240" w:lineRule="auto"/>
        <w:ind w:left="357"/>
        <w:jc w:val="both"/>
        <w:rPr>
          <w:del w:id="1585" w:author="utente" w:date="2014-04-06T10:33:00Z"/>
          <w:rFonts w:asciiTheme="minorHAnsi" w:hAnsiTheme="minorHAnsi" w:cs="Verdana"/>
          <w:bCs/>
          <w:sz w:val="24"/>
          <w:szCs w:val="24"/>
          <w:rPrChange w:id="1586" w:author="utente" w:date="2014-04-06T10:34:00Z">
            <w:rPr>
              <w:del w:id="1587" w:author="utente" w:date="2014-04-06T10:33:00Z"/>
              <w:rFonts w:ascii="Verdana" w:hAnsi="Verdana" w:cs="Verdana"/>
              <w:b/>
              <w:bCs/>
              <w:sz w:val="24"/>
              <w:szCs w:val="24"/>
            </w:rPr>
          </w:rPrChange>
        </w:rPr>
        <w:pPrChange w:id="1588" w:author="utente" w:date="2014-04-06T11:05:00Z">
          <w:pPr>
            <w:numPr>
              <w:numId w:val="2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del w:id="1589" w:author="utente" w:date="2014-04-06T10:33:00Z">
        <w:r w:rsidRPr="003441E5" w:rsidDel="003441E5">
          <w:rPr>
            <w:rFonts w:asciiTheme="minorHAnsi" w:hAnsiTheme="minorHAnsi"/>
            <w:bCs/>
            <w:sz w:val="24"/>
            <w:szCs w:val="24"/>
            <w:rPrChange w:id="1590" w:author="utente" w:date="2014-04-06T10:34:00Z">
              <w:rPr>
                <w:bCs/>
                <w:sz w:val="24"/>
              </w:rPr>
            </w:rPrChange>
          </w:rPr>
          <w:delText>Il mancato adempimento dell'obbligo formativo triennale costituisce illecito disciplinare</w:delText>
        </w:r>
        <w:r w:rsidR="00471DA3" w:rsidRPr="003441E5" w:rsidDel="003441E5">
          <w:rPr>
            <w:rFonts w:asciiTheme="minorHAnsi" w:hAnsiTheme="minorHAnsi"/>
            <w:bCs/>
            <w:sz w:val="24"/>
            <w:szCs w:val="24"/>
            <w:rPrChange w:id="1591" w:author="utente" w:date="2014-04-06T10:34:00Z">
              <w:rPr>
                <w:bCs/>
                <w:sz w:val="24"/>
              </w:rPr>
            </w:rPrChange>
          </w:rPr>
          <w:delText>.</w:delText>
        </w:r>
      </w:del>
    </w:p>
    <w:p w:rsidR="003441E5" w:rsidRDefault="00471DA3" w:rsidP="00134FDA">
      <w:pPr>
        <w:autoSpaceDE w:val="0"/>
        <w:spacing w:before="120" w:after="120" w:line="240" w:lineRule="auto"/>
        <w:ind w:left="357"/>
        <w:jc w:val="both"/>
        <w:rPr>
          <w:ins w:id="1592" w:author="utente" w:date="2014-04-06T10:34:00Z"/>
          <w:bCs/>
          <w:sz w:val="24"/>
          <w:szCs w:val="19"/>
        </w:rPr>
        <w:pPrChange w:id="1593" w:author="utente" w:date="2014-04-06T11:05:00Z">
          <w:pPr>
            <w:numPr>
              <w:numId w:val="64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del w:id="1594" w:author="utente" w:date="2014-04-06T11:04:00Z">
        <w:r w:rsidRPr="003441E5" w:rsidDel="00134FDA">
          <w:rPr>
            <w:rFonts w:asciiTheme="minorHAnsi" w:hAnsiTheme="minorHAnsi"/>
            <w:bCs/>
            <w:sz w:val="24"/>
            <w:szCs w:val="24"/>
            <w:rPrChange w:id="1595" w:author="utente" w:date="2014-04-06T10:34:00Z">
              <w:rPr>
                <w:bCs/>
                <w:sz w:val="24"/>
              </w:rPr>
            </w:rPrChange>
          </w:rPr>
          <w:delText>I</w:delText>
        </w:r>
        <w:r w:rsidR="00A1576E" w:rsidRPr="003441E5" w:rsidDel="00134FDA">
          <w:rPr>
            <w:rFonts w:asciiTheme="minorHAnsi" w:hAnsiTheme="minorHAnsi"/>
            <w:bCs/>
            <w:sz w:val="24"/>
            <w:szCs w:val="24"/>
            <w:rPrChange w:id="1596" w:author="utente" w:date="2014-04-06T10:34:00Z">
              <w:rPr>
                <w:bCs/>
                <w:sz w:val="24"/>
              </w:rPr>
            </w:rPrChange>
          </w:rPr>
          <w:delText xml:space="preserve">l Consiglio dell’Ordine territoriale segnala, al termine della procedura di cui all’art. 17, comma 4 del </w:delText>
        </w:r>
      </w:del>
      <w:del w:id="1597" w:author="utente" w:date="2014-04-06T10:35:00Z">
        <w:r w:rsidR="00A1576E" w:rsidRPr="003441E5" w:rsidDel="003441E5">
          <w:rPr>
            <w:rFonts w:asciiTheme="minorHAnsi" w:hAnsiTheme="minorHAnsi"/>
            <w:bCs/>
            <w:sz w:val="24"/>
            <w:szCs w:val="24"/>
            <w:rPrChange w:id="1598" w:author="utente" w:date="2014-04-06T10:34:00Z">
              <w:rPr>
                <w:bCs/>
                <w:sz w:val="24"/>
              </w:rPr>
            </w:rPrChange>
          </w:rPr>
          <w:delText>presente regolamento</w:delText>
        </w:r>
      </w:del>
      <w:del w:id="1599" w:author="utente" w:date="2014-04-06T11:04:00Z">
        <w:r w:rsidR="00A1576E" w:rsidRPr="003441E5" w:rsidDel="00134FDA">
          <w:rPr>
            <w:rFonts w:asciiTheme="minorHAnsi" w:hAnsiTheme="minorHAnsi"/>
            <w:bCs/>
            <w:sz w:val="24"/>
            <w:szCs w:val="24"/>
            <w:rPrChange w:id="1600" w:author="utente" w:date="2014-04-06T10:34:00Z">
              <w:rPr>
                <w:bCs/>
                <w:sz w:val="24"/>
              </w:rPr>
            </w:rPrChange>
          </w:rPr>
          <w:delText>, l’inosservanza dell’obbligo al Consiglio di disciplina territoriale.</w:delText>
        </w:r>
      </w:del>
      <w:ins w:id="1601" w:author="utente" w:date="2014-04-06T10:34:00Z">
        <w:r w:rsidR="003441E5">
          <w:rPr>
            <w:bCs/>
            <w:sz w:val="24"/>
            <w:szCs w:val="19"/>
          </w:rPr>
          <w:t xml:space="preserve">Gli Ordini territoriali nell'ambito delle competenze di cui all'art. 13, comma 1, lettera a) dell’Ordinamento professionale e dell’art. 7, comma 2 del DPR 137/2012 nonché le Federazioni regionali nell'ambito delle competenze di cui all'art. 21 </w:t>
        </w:r>
        <w:proofErr w:type="spellStart"/>
        <w:r w:rsidR="003441E5">
          <w:rPr>
            <w:bCs/>
            <w:sz w:val="24"/>
            <w:szCs w:val="19"/>
          </w:rPr>
          <w:t>ter</w:t>
        </w:r>
        <w:proofErr w:type="spellEnd"/>
        <w:r w:rsidR="003441E5">
          <w:rPr>
            <w:bCs/>
            <w:sz w:val="24"/>
            <w:szCs w:val="19"/>
          </w:rPr>
          <w:t>, comma 1, lettera f) e dell’art. 7, comma 2 del DPR 137/2012 sono tenuti all’organizzazione delle attività formative di cui all’art. 3, comma 3, lettere a), d), e) del presente regolamento.</w:t>
        </w:r>
      </w:ins>
    </w:p>
    <w:p w:rsidR="003441E5" w:rsidRPr="003441E5" w:rsidRDefault="003441E5" w:rsidP="00134FDA">
      <w:pPr>
        <w:autoSpaceDE w:val="0"/>
        <w:spacing w:before="120" w:after="120" w:line="240" w:lineRule="auto"/>
        <w:ind w:left="357"/>
        <w:jc w:val="both"/>
        <w:rPr>
          <w:ins w:id="1602" w:author="utente" w:date="2014-04-06T10:34:00Z"/>
          <w:bCs/>
          <w:sz w:val="24"/>
          <w:szCs w:val="19"/>
          <w:rPrChange w:id="1603" w:author="utente" w:date="2014-04-06T10:35:00Z">
            <w:rPr>
              <w:ins w:id="1604" w:author="utente" w:date="2014-04-06T10:34:00Z"/>
              <w:b/>
              <w:bCs/>
              <w:sz w:val="24"/>
              <w:szCs w:val="19"/>
            </w:rPr>
          </w:rPrChange>
        </w:rPr>
        <w:pPrChange w:id="1605" w:author="utente" w:date="2014-04-06T11:05:00Z">
          <w:pPr>
            <w:autoSpaceDE w:val="0"/>
            <w:jc w:val="both"/>
          </w:pPr>
        </w:pPrChange>
      </w:pPr>
      <w:ins w:id="1606" w:author="utente" w:date="2014-04-06T10:34:00Z">
        <w:r>
          <w:rPr>
            <w:bCs/>
            <w:sz w:val="24"/>
            <w:szCs w:val="19"/>
          </w:rPr>
          <w:t>In particolare</w:t>
        </w:r>
      </w:ins>
      <w:ins w:id="1607" w:author="utente" w:date="2014-04-06T10:35:00Z">
        <w:r>
          <w:rPr>
            <w:bCs/>
            <w:sz w:val="24"/>
            <w:szCs w:val="19"/>
          </w:rPr>
          <w:t>,</w:t>
        </w:r>
      </w:ins>
      <w:ins w:id="1608" w:author="utente" w:date="2014-04-06T10:34:00Z">
        <w:r>
          <w:rPr>
            <w:b/>
            <w:bCs/>
            <w:sz w:val="24"/>
            <w:szCs w:val="19"/>
          </w:rPr>
          <w:t xml:space="preserve"> gli Ordini territoriali:</w:t>
        </w:r>
      </w:ins>
    </w:p>
    <w:p w:rsidR="003441E5" w:rsidRDefault="003441E5" w:rsidP="00134FDA">
      <w:pPr>
        <w:numPr>
          <w:ilvl w:val="1"/>
          <w:numId w:val="66"/>
        </w:numPr>
        <w:autoSpaceDE w:val="0"/>
        <w:spacing w:before="120" w:after="120" w:line="240" w:lineRule="auto"/>
        <w:ind w:left="908" w:hanging="57"/>
        <w:jc w:val="both"/>
        <w:rPr>
          <w:ins w:id="1609" w:author="utente" w:date="2014-04-06T10:34:00Z"/>
          <w:rFonts w:cs="Calibri"/>
          <w:bCs/>
          <w:szCs w:val="19"/>
        </w:rPr>
        <w:pPrChange w:id="1610" w:author="utente" w:date="2014-04-06T11:05:00Z">
          <w:pPr>
            <w:numPr>
              <w:ilvl w:val="1"/>
              <w:numId w:val="64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1611" w:author="utente" w:date="2014-04-06T10:34:00Z">
        <w:r>
          <w:rPr>
            <w:bCs/>
            <w:sz w:val="24"/>
            <w:szCs w:val="19"/>
          </w:rPr>
          <w:t>predispongono il piano annuale dell’offerta formativa;</w:t>
        </w:r>
      </w:ins>
    </w:p>
    <w:p w:rsidR="003441E5" w:rsidRDefault="003441E5" w:rsidP="00134FDA">
      <w:pPr>
        <w:pStyle w:val="Corpodeltesto22"/>
        <w:numPr>
          <w:ilvl w:val="1"/>
          <w:numId w:val="66"/>
        </w:numPr>
        <w:autoSpaceDE w:val="0"/>
        <w:spacing w:before="120" w:after="120" w:line="240" w:lineRule="auto"/>
        <w:ind w:left="908" w:hanging="57"/>
        <w:rPr>
          <w:ins w:id="1612" w:author="utente" w:date="2014-04-06T10:34:00Z"/>
          <w:rFonts w:ascii="Calibri" w:hAnsi="Calibri" w:cs="Calibri"/>
          <w:bCs/>
        </w:rPr>
        <w:pPrChange w:id="1613" w:author="utente" w:date="2014-04-06T11:05:00Z">
          <w:pPr>
            <w:pStyle w:val="Corpodeltesto22"/>
            <w:numPr>
              <w:ilvl w:val="1"/>
              <w:numId w:val="64"/>
            </w:numPr>
            <w:tabs>
              <w:tab w:val="num" w:pos="907"/>
            </w:tabs>
            <w:autoSpaceDE w:val="0"/>
            <w:spacing w:after="200" w:line="276" w:lineRule="auto"/>
            <w:ind w:left="907" w:hanging="623"/>
          </w:pPr>
        </w:pPrChange>
      </w:pPr>
      <w:ins w:id="1614" w:author="utente" w:date="2014-04-06T10:34:00Z">
        <w:r>
          <w:rPr>
            <w:rFonts w:ascii="Calibri" w:hAnsi="Calibri" w:cs="Calibri"/>
            <w:bCs/>
            <w:szCs w:val="19"/>
          </w:rPr>
          <w:t>favoriscono lo svolgimento gratuito della formazione professionale, utilizzando risorse proprie e quelle eventualmente ottenibili da sovvenzioni erogate da enti pubblici o privati;</w:t>
        </w:r>
      </w:ins>
    </w:p>
    <w:p w:rsidR="003441E5" w:rsidRDefault="003441E5" w:rsidP="00134FDA">
      <w:pPr>
        <w:pStyle w:val="Corpodeltesto22"/>
        <w:numPr>
          <w:ilvl w:val="1"/>
          <w:numId w:val="66"/>
        </w:numPr>
        <w:autoSpaceDE w:val="0"/>
        <w:spacing w:before="120" w:after="120" w:line="240" w:lineRule="auto"/>
        <w:ind w:left="908" w:hanging="57"/>
        <w:rPr>
          <w:ins w:id="1615" w:author="utente" w:date="2014-04-06T10:34:00Z"/>
          <w:rFonts w:ascii="Calibri" w:hAnsi="Calibri" w:cs="Calibri"/>
          <w:bCs/>
        </w:rPr>
        <w:pPrChange w:id="1616" w:author="utente" w:date="2014-04-06T11:05:00Z">
          <w:pPr>
            <w:pStyle w:val="Corpodeltesto22"/>
            <w:numPr>
              <w:ilvl w:val="1"/>
              <w:numId w:val="64"/>
            </w:numPr>
            <w:tabs>
              <w:tab w:val="num" w:pos="907"/>
            </w:tabs>
            <w:autoSpaceDE w:val="0"/>
            <w:spacing w:after="200" w:line="276" w:lineRule="auto"/>
            <w:ind w:left="907" w:hanging="623"/>
          </w:pPr>
        </w:pPrChange>
      </w:pPr>
      <w:ins w:id="1617" w:author="utente" w:date="2014-04-06T10:34:00Z">
        <w:r>
          <w:rPr>
            <w:rFonts w:ascii="Calibri" w:hAnsi="Calibri" w:cs="Calibri"/>
            <w:bCs/>
          </w:rPr>
          <w:t>verificano l’assolvimento dell’obbligo da parte degli iscritti con le modalità previste all’art.17;</w:t>
        </w:r>
      </w:ins>
    </w:p>
    <w:p w:rsidR="003441E5" w:rsidRPr="00CA6710" w:rsidRDefault="003441E5" w:rsidP="00134FDA">
      <w:pPr>
        <w:pStyle w:val="Corpodeltesto22"/>
        <w:numPr>
          <w:ilvl w:val="1"/>
          <w:numId w:val="66"/>
        </w:numPr>
        <w:autoSpaceDE w:val="0"/>
        <w:spacing w:before="120" w:after="120" w:line="240" w:lineRule="auto"/>
        <w:ind w:left="908" w:hanging="57"/>
        <w:rPr>
          <w:ins w:id="1618" w:author="utente" w:date="2014-04-06T10:34:00Z"/>
          <w:rFonts w:asciiTheme="minorHAnsi" w:hAnsiTheme="minorHAnsi" w:cs="Calibri"/>
          <w:bCs/>
          <w:rPrChange w:id="1619" w:author="utente" w:date="2014-04-06T10:43:00Z">
            <w:rPr>
              <w:ins w:id="1620" w:author="utente" w:date="2014-04-06T10:34:00Z"/>
              <w:rFonts w:ascii="Calibri" w:hAnsi="Calibri" w:cs="Calibri"/>
              <w:bCs/>
            </w:rPr>
          </w:rPrChange>
        </w:rPr>
        <w:pPrChange w:id="1621" w:author="utente" w:date="2014-04-06T11:05:00Z">
          <w:pPr>
            <w:pStyle w:val="Corpodeltesto22"/>
            <w:numPr>
              <w:ilvl w:val="1"/>
              <w:numId w:val="64"/>
            </w:numPr>
            <w:tabs>
              <w:tab w:val="num" w:pos="907"/>
            </w:tabs>
            <w:autoSpaceDE w:val="0"/>
            <w:spacing w:after="200" w:line="276" w:lineRule="auto"/>
            <w:ind w:left="907" w:hanging="623"/>
          </w:pPr>
        </w:pPrChange>
      </w:pPr>
      <w:ins w:id="1622" w:author="utente" w:date="2014-04-06T10:34:00Z">
        <w:r w:rsidRPr="00CA6710">
          <w:rPr>
            <w:rFonts w:asciiTheme="minorHAnsi" w:hAnsiTheme="minorHAnsi" w:cs="Calibri"/>
            <w:bCs/>
            <w:rPrChange w:id="1623" w:author="utente" w:date="2014-04-06T10:43:00Z">
              <w:rPr>
                <w:rFonts w:ascii="Calibri" w:hAnsi="Calibri" w:cs="Calibri"/>
                <w:bCs/>
              </w:rPr>
            </w:rPrChange>
          </w:rPr>
          <w:t>nominano la Commissione di valutazione di cui all’art. 20</w:t>
        </w:r>
      </w:ins>
      <w:ins w:id="1624" w:author="utente" w:date="2014-04-06T11:04:00Z">
        <w:r w:rsidR="00134FDA">
          <w:rPr>
            <w:rFonts w:asciiTheme="minorHAnsi" w:hAnsiTheme="minorHAnsi" w:cs="Calibri"/>
            <w:bCs/>
          </w:rPr>
          <w:t xml:space="preserve"> del Regolamento di Formazione del CONAF</w:t>
        </w:r>
      </w:ins>
      <w:ins w:id="1625" w:author="utente" w:date="2014-04-06T10:34:00Z">
        <w:r w:rsidRPr="00CA6710">
          <w:rPr>
            <w:rFonts w:asciiTheme="minorHAnsi" w:hAnsiTheme="minorHAnsi" w:cs="Calibri"/>
            <w:bCs/>
            <w:rPrChange w:id="1626" w:author="utente" w:date="2014-04-06T10:43:00Z">
              <w:rPr>
                <w:rFonts w:ascii="Calibri" w:hAnsi="Calibri" w:cs="Calibri"/>
                <w:bCs/>
              </w:rPr>
            </w:rPrChange>
          </w:rPr>
          <w:t>;</w:t>
        </w:r>
      </w:ins>
    </w:p>
    <w:p w:rsidR="003441E5" w:rsidRPr="00CA6710" w:rsidRDefault="003441E5" w:rsidP="00134FDA">
      <w:pPr>
        <w:pStyle w:val="Corpodeltesto22"/>
        <w:numPr>
          <w:ilvl w:val="1"/>
          <w:numId w:val="66"/>
        </w:numPr>
        <w:autoSpaceDE w:val="0"/>
        <w:spacing w:before="120" w:after="120" w:line="240" w:lineRule="auto"/>
        <w:ind w:left="908" w:hanging="57"/>
        <w:rPr>
          <w:ins w:id="1627" w:author="utente" w:date="2014-04-06T10:34:00Z"/>
          <w:rFonts w:asciiTheme="minorHAnsi" w:hAnsiTheme="minorHAnsi" w:cs="Calibri"/>
          <w:bCs/>
          <w:rPrChange w:id="1628" w:author="utente" w:date="2014-04-06T10:43:00Z">
            <w:rPr>
              <w:ins w:id="1629" w:author="utente" w:date="2014-04-06T10:34:00Z"/>
              <w:rFonts w:ascii="Calibri" w:hAnsi="Calibri" w:cs="Calibri"/>
              <w:bCs/>
            </w:rPr>
          </w:rPrChange>
        </w:rPr>
        <w:pPrChange w:id="1630" w:author="utente" w:date="2014-04-06T11:05:00Z">
          <w:pPr>
            <w:pStyle w:val="Corpodeltesto22"/>
            <w:numPr>
              <w:ilvl w:val="1"/>
              <w:numId w:val="64"/>
            </w:numPr>
            <w:tabs>
              <w:tab w:val="num" w:pos="907"/>
            </w:tabs>
            <w:autoSpaceDE w:val="0"/>
            <w:spacing w:after="200" w:line="276" w:lineRule="auto"/>
            <w:ind w:left="907" w:hanging="623"/>
          </w:pPr>
        </w:pPrChange>
      </w:pPr>
      <w:ins w:id="1631" w:author="utente" w:date="2014-04-06T10:34:00Z">
        <w:r w:rsidRPr="00CA6710">
          <w:rPr>
            <w:rFonts w:asciiTheme="minorHAnsi" w:hAnsiTheme="minorHAnsi" w:cs="Calibri"/>
            <w:bCs/>
            <w:rPrChange w:id="1632" w:author="utente" w:date="2014-04-06T10:43:00Z">
              <w:rPr>
                <w:rFonts w:ascii="Calibri" w:hAnsi="Calibri" w:cs="Calibri"/>
                <w:bCs/>
              </w:rPr>
            </w:rPrChange>
          </w:rPr>
          <w:t>comunicano agli iscritti l’eventuale inottemperanza dell’obbligo annuale;</w:t>
        </w:r>
      </w:ins>
    </w:p>
    <w:p w:rsidR="00CA6710" w:rsidRPr="00CA6710" w:rsidRDefault="003441E5" w:rsidP="00134FDA">
      <w:pPr>
        <w:pStyle w:val="Corpodeltesto22"/>
        <w:numPr>
          <w:ilvl w:val="1"/>
          <w:numId w:val="66"/>
        </w:numPr>
        <w:autoSpaceDE w:val="0"/>
        <w:spacing w:before="120" w:after="120" w:line="240" w:lineRule="auto"/>
        <w:ind w:left="908" w:hanging="57"/>
        <w:rPr>
          <w:ins w:id="1633" w:author="utente" w:date="2014-04-06T10:42:00Z"/>
          <w:rFonts w:asciiTheme="minorHAnsi" w:hAnsiTheme="minorHAnsi" w:cs="Calibri"/>
          <w:bCs/>
          <w:rPrChange w:id="1634" w:author="utente" w:date="2014-04-06T10:43:00Z">
            <w:rPr>
              <w:ins w:id="1635" w:author="utente" w:date="2014-04-06T10:42:00Z"/>
              <w:rFonts w:cs="Calibri"/>
              <w:bCs/>
            </w:rPr>
          </w:rPrChange>
        </w:rPr>
        <w:pPrChange w:id="1636" w:author="utente" w:date="2014-04-06T11:05:00Z">
          <w:pPr>
            <w:numPr>
              <w:ilvl w:val="1"/>
              <w:numId w:val="5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1637" w:author="utente" w:date="2014-04-06T10:34:00Z">
        <w:r w:rsidRPr="00CA6710">
          <w:rPr>
            <w:rFonts w:asciiTheme="minorHAnsi" w:hAnsiTheme="minorHAnsi" w:cs="Calibri"/>
            <w:bCs/>
            <w:rPrChange w:id="1638" w:author="utente" w:date="2014-04-06T10:43:00Z">
              <w:rPr>
                <w:rFonts w:cs="Calibri"/>
                <w:bCs/>
              </w:rPr>
            </w:rPrChange>
          </w:rPr>
          <w:t>certificano, a domanda, l’assolvimento dell’obbligo formativo dell’iscritto;</w:t>
        </w:r>
      </w:ins>
    </w:p>
    <w:p w:rsidR="00CA6710" w:rsidRPr="00CA6710" w:rsidRDefault="003441E5" w:rsidP="00134FDA">
      <w:pPr>
        <w:pStyle w:val="Corpodeltesto22"/>
        <w:numPr>
          <w:ilvl w:val="1"/>
          <w:numId w:val="66"/>
        </w:numPr>
        <w:autoSpaceDE w:val="0"/>
        <w:spacing w:before="120" w:after="120" w:line="240" w:lineRule="auto"/>
        <w:ind w:left="908" w:hanging="57"/>
        <w:rPr>
          <w:ins w:id="1639" w:author="utente" w:date="2014-04-06T10:42:00Z"/>
          <w:rFonts w:asciiTheme="minorHAnsi" w:hAnsiTheme="minorHAnsi" w:cs="Calibri"/>
          <w:bCs/>
          <w:rPrChange w:id="1640" w:author="utente" w:date="2014-04-06T10:43:00Z">
            <w:rPr>
              <w:ins w:id="1641" w:author="utente" w:date="2014-04-06T10:42:00Z"/>
              <w:bCs/>
            </w:rPr>
          </w:rPrChange>
        </w:rPr>
        <w:pPrChange w:id="1642" w:author="utente" w:date="2014-04-06T11:05:00Z">
          <w:pPr>
            <w:numPr>
              <w:ilvl w:val="1"/>
              <w:numId w:val="5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1643" w:author="utente" w:date="2014-04-06T10:34:00Z">
        <w:r w:rsidRPr="00CA6710">
          <w:rPr>
            <w:rFonts w:asciiTheme="minorHAnsi" w:hAnsiTheme="minorHAnsi" w:cs="Calibri"/>
            <w:bCs/>
            <w:rPrChange w:id="1644" w:author="utente" w:date="2014-04-06T10:43:00Z">
              <w:rPr/>
            </w:rPrChange>
          </w:rPr>
          <w:t>rendono pubbliche le informazioni essenziali relative all’assolvimento dell’obbligo formativo.</w:t>
        </w:r>
      </w:ins>
      <w:ins w:id="1645" w:author="utente" w:date="2014-04-06T10:42:00Z">
        <w:r w:rsidR="00CA6710" w:rsidRPr="00CA6710">
          <w:rPr>
            <w:rFonts w:asciiTheme="minorHAnsi" w:hAnsiTheme="minorHAnsi"/>
            <w:bCs/>
            <w:rPrChange w:id="1646" w:author="utente" w:date="2014-04-06T10:43:00Z">
              <w:rPr/>
            </w:rPrChange>
          </w:rPr>
          <w:t xml:space="preserve"> </w:t>
        </w:r>
      </w:ins>
    </w:p>
    <w:p w:rsidR="00CA6710" w:rsidRPr="00CA6710" w:rsidDel="00CA6710" w:rsidRDefault="00CA6710" w:rsidP="00134FDA">
      <w:pPr>
        <w:pStyle w:val="Corpodeltesto22"/>
        <w:numPr>
          <w:ilvl w:val="1"/>
          <w:numId w:val="66"/>
        </w:numPr>
        <w:autoSpaceDE w:val="0"/>
        <w:spacing w:before="120" w:after="120" w:line="240" w:lineRule="auto"/>
        <w:ind w:left="908" w:hanging="57"/>
        <w:rPr>
          <w:del w:id="1647" w:author="utente" w:date="2014-04-06T10:42:00Z"/>
          <w:rFonts w:asciiTheme="minorHAnsi" w:hAnsiTheme="minorHAnsi" w:cs="Calibri"/>
          <w:bCs/>
          <w:rPrChange w:id="1648" w:author="utente" w:date="2014-04-06T10:43:00Z">
            <w:rPr>
              <w:del w:id="1649" w:author="utente" w:date="2014-04-06T10:42:00Z"/>
            </w:rPr>
          </w:rPrChange>
        </w:rPr>
        <w:pPrChange w:id="1650" w:author="utente" w:date="2014-04-06T11:05:00Z">
          <w:pPr>
            <w:numPr>
              <w:ilvl w:val="1"/>
              <w:numId w:val="5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1651" w:author="utente" w:date="2014-04-06T10:42:00Z">
        <w:r w:rsidRPr="00CA6710">
          <w:rPr>
            <w:rFonts w:asciiTheme="minorHAnsi" w:hAnsiTheme="minorHAnsi"/>
            <w:bCs/>
            <w:rPrChange w:id="1652" w:author="utente" w:date="2014-04-06T10:43:00Z">
              <w:rPr>
                <w:bCs/>
              </w:rPr>
            </w:rPrChange>
          </w:rPr>
          <w:t xml:space="preserve">possono costituire </w:t>
        </w:r>
      </w:ins>
      <w:moveToRangeStart w:id="1653" w:author="utente" w:date="2014-04-06T10:42:00Z" w:name="move384544255"/>
      <w:moveTo w:id="1654" w:author="utente" w:date="2014-04-06T10:42:00Z">
        <w:del w:id="1655" w:author="utente" w:date="2014-04-06T10:42:00Z">
          <w:r w:rsidRPr="00CA6710" w:rsidDel="00CA6710">
            <w:rPr>
              <w:rFonts w:asciiTheme="minorHAnsi" w:hAnsiTheme="minorHAnsi"/>
              <w:bCs/>
              <w:rPrChange w:id="1656" w:author="utente" w:date="2014-04-06T10:43:00Z">
                <w:rPr/>
              </w:rPrChange>
            </w:rPr>
            <w:delText xml:space="preserve">Il Consiglio dell'Ordine territoriale può costituire </w:delText>
          </w:r>
        </w:del>
        <w:r w:rsidRPr="00CA6710">
          <w:rPr>
            <w:rFonts w:asciiTheme="minorHAnsi" w:hAnsiTheme="minorHAnsi"/>
            <w:bCs/>
            <w:rPrChange w:id="1657" w:author="utente" w:date="2014-04-06T10:43:00Z">
              <w:rPr/>
            </w:rPrChange>
          </w:rPr>
          <w:t>una Commissione di valutazione dell’attività formativa degli iscritti</w:t>
        </w:r>
      </w:moveTo>
      <w:ins w:id="1658" w:author="utente" w:date="2014-04-06T10:42:00Z">
        <w:r w:rsidRPr="00CA6710">
          <w:rPr>
            <w:rFonts w:asciiTheme="minorHAnsi" w:hAnsiTheme="minorHAnsi"/>
            <w:bCs/>
            <w:rPrChange w:id="1659" w:author="utente" w:date="2014-04-06T10:43:00Z">
              <w:rPr>
                <w:bCs/>
              </w:rPr>
            </w:rPrChange>
          </w:rPr>
          <w:t xml:space="preserve">, che ha il compito </w:t>
        </w:r>
      </w:ins>
      <w:moveTo w:id="1660" w:author="utente" w:date="2014-04-06T10:42:00Z">
        <w:del w:id="1661" w:author="utente" w:date="2014-04-06T10:42:00Z">
          <w:r w:rsidRPr="00CA6710" w:rsidDel="00CA6710">
            <w:rPr>
              <w:rFonts w:asciiTheme="minorHAnsi" w:hAnsiTheme="minorHAnsi"/>
              <w:bCs/>
              <w:rPrChange w:id="1662" w:author="utente" w:date="2014-04-06T10:43:00Z">
                <w:rPr/>
              </w:rPrChange>
            </w:rPr>
            <w:delText>.</w:delText>
          </w:r>
        </w:del>
      </w:moveTo>
    </w:p>
    <w:p w:rsidR="00CA6710" w:rsidRPr="00134FDA" w:rsidRDefault="00CA6710" w:rsidP="00134FDA">
      <w:pPr>
        <w:pStyle w:val="Corpodeltesto22"/>
        <w:numPr>
          <w:ilvl w:val="1"/>
          <w:numId w:val="66"/>
        </w:numPr>
        <w:autoSpaceDE w:val="0"/>
        <w:spacing w:before="120" w:after="120" w:line="240" w:lineRule="auto"/>
        <w:ind w:left="908" w:hanging="57"/>
        <w:rPr>
          <w:rFonts w:asciiTheme="minorHAnsi" w:hAnsiTheme="minorHAnsi" w:cs="Calibri"/>
          <w:bCs/>
          <w:rPrChange w:id="1663" w:author="utente" w:date="2014-04-06T11:04:00Z">
            <w:rPr/>
          </w:rPrChange>
        </w:rPr>
        <w:pPrChange w:id="1664" w:author="utente" w:date="2014-04-06T11:05:00Z">
          <w:pPr>
            <w:numPr>
              <w:ilvl w:val="1"/>
              <w:numId w:val="5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To w:id="1665" w:author="utente" w:date="2014-04-06T10:42:00Z">
        <w:del w:id="1666" w:author="utente" w:date="2014-04-06T10:42:00Z">
          <w:r w:rsidRPr="00CA6710" w:rsidDel="00CA6710">
            <w:rPr>
              <w:rFonts w:asciiTheme="minorHAnsi" w:hAnsiTheme="minorHAnsi"/>
              <w:bCs/>
              <w:rPrChange w:id="1667" w:author="utente" w:date="2014-04-06T10:43:00Z">
                <w:rPr/>
              </w:rPrChange>
            </w:rPr>
            <w:delText xml:space="preserve">La Commissione ha il compito </w:delText>
          </w:r>
        </w:del>
        <w:r w:rsidRPr="00CA6710">
          <w:rPr>
            <w:rFonts w:asciiTheme="minorHAnsi" w:hAnsiTheme="minorHAnsi"/>
            <w:bCs/>
            <w:rPrChange w:id="1668" w:author="utente" w:date="2014-04-06T10:43:00Z">
              <w:rPr/>
            </w:rPrChange>
          </w:rPr>
          <w:t xml:space="preserve">di supportare il Consiglio dell’Ordine territoriale nelle attività previste dall’art. 11, comma 2.1 del </w:t>
        </w:r>
      </w:moveTo>
      <w:ins w:id="1669" w:author="utente" w:date="2014-04-06T11:04:00Z">
        <w:r w:rsidR="00134FDA">
          <w:rPr>
            <w:rFonts w:asciiTheme="minorHAnsi" w:hAnsiTheme="minorHAnsi" w:cs="Calibri"/>
            <w:bCs/>
          </w:rPr>
          <w:t>Regolamento di Formazione del CONAF</w:t>
        </w:r>
      </w:ins>
      <w:moveTo w:id="1670" w:author="utente" w:date="2014-04-06T10:42:00Z">
        <w:del w:id="1671" w:author="utente" w:date="2014-04-06T11:04:00Z">
          <w:r w:rsidRPr="00134FDA" w:rsidDel="00134FDA">
            <w:rPr>
              <w:rFonts w:asciiTheme="minorHAnsi" w:hAnsiTheme="minorHAnsi"/>
              <w:bCs/>
              <w:rPrChange w:id="1672" w:author="utente" w:date="2014-04-06T11:04:00Z">
                <w:rPr/>
              </w:rPrChange>
            </w:rPr>
            <w:delText>seguente regolamento</w:delText>
          </w:r>
        </w:del>
        <w:r w:rsidRPr="00134FDA">
          <w:rPr>
            <w:rFonts w:asciiTheme="minorHAnsi" w:hAnsiTheme="minorHAnsi"/>
            <w:bCs/>
            <w:rPrChange w:id="1673" w:author="utente" w:date="2014-04-06T11:04:00Z">
              <w:rPr/>
            </w:rPrChange>
          </w:rPr>
          <w:t>.</w:t>
        </w:r>
      </w:moveTo>
    </w:p>
    <w:p w:rsidR="00CA6710" w:rsidDel="00CA6710" w:rsidRDefault="00CA6710" w:rsidP="00134FDA">
      <w:pPr>
        <w:numPr>
          <w:ilvl w:val="1"/>
          <w:numId w:val="5"/>
        </w:numPr>
        <w:autoSpaceDE w:val="0"/>
        <w:spacing w:before="120" w:after="120" w:line="240" w:lineRule="auto"/>
        <w:jc w:val="both"/>
        <w:rPr>
          <w:del w:id="1674" w:author="utente" w:date="2014-04-06T10:43:00Z"/>
          <w:bCs/>
          <w:sz w:val="24"/>
        </w:rPr>
        <w:pPrChange w:id="1675" w:author="utente" w:date="2014-04-06T11:05:00Z">
          <w:pPr>
            <w:numPr>
              <w:ilvl w:val="1"/>
              <w:numId w:val="5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To w:id="1676" w:author="utente" w:date="2014-04-06T10:42:00Z">
        <w:del w:id="1677" w:author="utente" w:date="2014-04-06T10:43:00Z">
          <w:r w:rsidDel="00CA6710">
            <w:rPr>
              <w:bCs/>
              <w:sz w:val="24"/>
            </w:rPr>
            <w:delText>La Commissione di valutazione è composta da tre membri designati dal Consiglio dell’Ordine e scelti tra gli iscritti con almeno 10 anni di anzianità di iscrizione all’Albo.</w:delText>
          </w:r>
        </w:del>
      </w:moveTo>
    </w:p>
    <w:p w:rsidR="00CA6710" w:rsidDel="00CA6710" w:rsidRDefault="00CA6710" w:rsidP="00134FDA">
      <w:pPr>
        <w:numPr>
          <w:ilvl w:val="1"/>
          <w:numId w:val="5"/>
        </w:numPr>
        <w:autoSpaceDE w:val="0"/>
        <w:spacing w:before="120" w:after="120" w:line="240" w:lineRule="auto"/>
        <w:jc w:val="both"/>
        <w:rPr>
          <w:del w:id="1678" w:author="utente" w:date="2014-04-06T10:43:00Z"/>
          <w:bCs/>
          <w:sz w:val="24"/>
        </w:rPr>
        <w:pPrChange w:id="1679" w:author="utente" w:date="2014-04-06T11:05:00Z">
          <w:pPr>
            <w:numPr>
              <w:ilvl w:val="1"/>
              <w:numId w:val="5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To w:id="1680" w:author="utente" w:date="2014-04-06T10:42:00Z">
        <w:del w:id="1681" w:author="utente" w:date="2014-04-06T10:43:00Z">
          <w:r w:rsidDel="00CA6710">
            <w:rPr>
              <w:bCs/>
              <w:sz w:val="24"/>
            </w:rPr>
            <w:delText>Per ogni membro è designato, con gli stessi criteri, un supplente.</w:delText>
          </w:r>
        </w:del>
      </w:moveTo>
    </w:p>
    <w:p w:rsidR="00CA6710" w:rsidDel="00CA6710" w:rsidRDefault="00CA6710" w:rsidP="00134FDA">
      <w:pPr>
        <w:numPr>
          <w:ilvl w:val="1"/>
          <w:numId w:val="5"/>
        </w:numPr>
        <w:autoSpaceDE w:val="0"/>
        <w:spacing w:before="120" w:after="120" w:line="240" w:lineRule="auto"/>
        <w:jc w:val="both"/>
        <w:rPr>
          <w:del w:id="1682" w:author="utente" w:date="2014-04-06T10:43:00Z"/>
          <w:bCs/>
          <w:sz w:val="24"/>
        </w:rPr>
        <w:pPrChange w:id="1683" w:author="utente" w:date="2014-04-06T11:05:00Z">
          <w:pPr>
            <w:numPr>
              <w:ilvl w:val="1"/>
              <w:numId w:val="5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To w:id="1684" w:author="utente" w:date="2014-04-06T10:42:00Z">
        <w:del w:id="1685" w:author="utente" w:date="2014-04-06T10:43:00Z">
          <w:r w:rsidDel="00CA6710">
            <w:rPr>
              <w:bCs/>
              <w:sz w:val="24"/>
            </w:rPr>
            <w:delText>La Commissione dura in carica per la durata del mandato del Consiglio dell’Ordine territoriale e rimane in essere fino alla nomina della nuova commissione.</w:delText>
          </w:r>
        </w:del>
      </w:moveTo>
    </w:p>
    <w:p w:rsidR="00CA6710" w:rsidDel="00CA6710" w:rsidRDefault="00CA6710" w:rsidP="00134FDA">
      <w:pPr>
        <w:numPr>
          <w:ilvl w:val="1"/>
          <w:numId w:val="5"/>
        </w:numPr>
        <w:autoSpaceDE w:val="0"/>
        <w:spacing w:before="120" w:after="120" w:line="240" w:lineRule="auto"/>
        <w:jc w:val="both"/>
        <w:rPr>
          <w:del w:id="1686" w:author="utente" w:date="2014-04-06T10:43:00Z"/>
          <w:rStyle w:val="normarticoli1"/>
          <w:sz w:val="20"/>
        </w:rPr>
        <w:pPrChange w:id="1687" w:author="utente" w:date="2014-04-06T11:05:00Z">
          <w:pPr>
            <w:numPr>
              <w:ilvl w:val="1"/>
              <w:numId w:val="5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To w:id="1688" w:author="utente" w:date="2014-04-06T10:42:00Z">
        <w:del w:id="1689" w:author="utente" w:date="2014-04-06T10:43:00Z">
          <w:r w:rsidDel="00CA6710">
            <w:rPr>
              <w:bCs/>
              <w:sz w:val="24"/>
            </w:rPr>
            <w:delText>Il Consiglio dell’Ordine può revocare o sostituire i membri effettivi o supplenti.</w:delText>
          </w:r>
        </w:del>
      </w:moveTo>
    </w:p>
    <w:moveToRangeEnd w:id="1653"/>
    <w:p w:rsidR="003441E5" w:rsidRDefault="003441E5" w:rsidP="00134FDA">
      <w:pPr>
        <w:autoSpaceDE w:val="0"/>
        <w:spacing w:before="120" w:after="120" w:line="240" w:lineRule="auto"/>
        <w:ind w:firstLine="284"/>
        <w:jc w:val="both"/>
        <w:rPr>
          <w:ins w:id="1690" w:author="utente" w:date="2014-04-06T10:34:00Z"/>
          <w:b/>
          <w:bCs/>
          <w:sz w:val="24"/>
        </w:rPr>
        <w:pPrChange w:id="1691" w:author="utente" w:date="2014-04-06T11:05:00Z">
          <w:pPr>
            <w:autoSpaceDE w:val="0"/>
            <w:jc w:val="both"/>
          </w:pPr>
        </w:pPrChange>
      </w:pPr>
      <w:ins w:id="1692" w:author="utente" w:date="2014-04-06T10:36:00Z">
        <w:r>
          <w:rPr>
            <w:bCs/>
            <w:sz w:val="24"/>
            <w:szCs w:val="19"/>
          </w:rPr>
          <w:t>In particolare,</w:t>
        </w:r>
        <w:r>
          <w:rPr>
            <w:b/>
            <w:bCs/>
            <w:sz w:val="24"/>
            <w:szCs w:val="19"/>
          </w:rPr>
          <w:t xml:space="preserve"> </w:t>
        </w:r>
      </w:ins>
      <w:ins w:id="1693" w:author="utente" w:date="2014-04-06T10:34:00Z">
        <w:r>
          <w:rPr>
            <w:b/>
            <w:bCs/>
            <w:sz w:val="24"/>
            <w:szCs w:val="19"/>
          </w:rPr>
          <w:t>le Federazioni regionali:</w:t>
        </w:r>
      </w:ins>
    </w:p>
    <w:p w:rsidR="003441E5" w:rsidRDefault="003441E5" w:rsidP="00134FDA">
      <w:pPr>
        <w:numPr>
          <w:ilvl w:val="1"/>
          <w:numId w:val="67"/>
        </w:numPr>
        <w:autoSpaceDE w:val="0"/>
        <w:spacing w:before="120" w:after="120" w:line="240" w:lineRule="auto"/>
        <w:ind w:hanging="198"/>
        <w:jc w:val="both"/>
        <w:rPr>
          <w:ins w:id="1694" w:author="utente" w:date="2014-04-06T10:34:00Z"/>
          <w:bCs/>
          <w:sz w:val="24"/>
        </w:rPr>
        <w:pPrChange w:id="1695" w:author="utente" w:date="2014-04-06T11:05:00Z">
          <w:pPr>
            <w:numPr>
              <w:ilvl w:val="1"/>
              <w:numId w:val="65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1696" w:author="utente" w:date="2014-04-06T10:34:00Z">
        <w:r>
          <w:rPr>
            <w:bCs/>
            <w:sz w:val="24"/>
          </w:rPr>
          <w:t>promuovono e coordinano le attività formative degli Ordini;</w:t>
        </w:r>
      </w:ins>
    </w:p>
    <w:p w:rsidR="003441E5" w:rsidRDefault="003441E5" w:rsidP="00134FDA">
      <w:pPr>
        <w:numPr>
          <w:ilvl w:val="1"/>
          <w:numId w:val="67"/>
        </w:numPr>
        <w:autoSpaceDE w:val="0"/>
        <w:spacing w:before="120" w:after="120" w:line="240" w:lineRule="auto"/>
        <w:ind w:hanging="198"/>
        <w:jc w:val="both"/>
        <w:rPr>
          <w:ins w:id="1697" w:author="utente" w:date="2014-04-06T10:34:00Z"/>
          <w:bCs/>
          <w:sz w:val="24"/>
        </w:rPr>
        <w:pPrChange w:id="1698" w:author="utente" w:date="2014-04-06T11:05:00Z">
          <w:pPr>
            <w:numPr>
              <w:ilvl w:val="1"/>
              <w:numId w:val="65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1699" w:author="utente" w:date="2014-04-06T10:34:00Z">
        <w:r>
          <w:rPr>
            <w:bCs/>
            <w:sz w:val="24"/>
          </w:rPr>
          <w:t>favoriscono e agevolano l’attuazione dei piani formativi degli Ordini;</w:t>
        </w:r>
      </w:ins>
    </w:p>
    <w:p w:rsidR="003441E5" w:rsidRDefault="003441E5" w:rsidP="00134FDA">
      <w:pPr>
        <w:numPr>
          <w:ilvl w:val="1"/>
          <w:numId w:val="67"/>
        </w:numPr>
        <w:autoSpaceDE w:val="0"/>
        <w:spacing w:before="120" w:after="120" w:line="240" w:lineRule="auto"/>
        <w:ind w:hanging="198"/>
        <w:jc w:val="both"/>
        <w:rPr>
          <w:ins w:id="1700" w:author="utente" w:date="2014-04-06T10:34:00Z"/>
          <w:bCs/>
          <w:sz w:val="24"/>
          <w:szCs w:val="19"/>
        </w:rPr>
        <w:pPrChange w:id="1701" w:author="utente" w:date="2014-04-06T11:05:00Z">
          <w:pPr>
            <w:numPr>
              <w:ilvl w:val="1"/>
              <w:numId w:val="65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1702" w:author="utente" w:date="2014-04-06T10:34:00Z">
        <w:r>
          <w:rPr>
            <w:bCs/>
            <w:sz w:val="24"/>
          </w:rPr>
          <w:t>possono svolgere attività formative su delega degli Ordini;</w:t>
        </w:r>
      </w:ins>
    </w:p>
    <w:p w:rsidR="003441E5" w:rsidRPr="003441E5" w:rsidRDefault="003441E5" w:rsidP="00134FDA">
      <w:pPr>
        <w:numPr>
          <w:ilvl w:val="1"/>
          <w:numId w:val="67"/>
        </w:numPr>
        <w:autoSpaceDE w:val="0"/>
        <w:spacing w:before="120" w:after="120" w:line="240" w:lineRule="auto"/>
        <w:ind w:hanging="198"/>
        <w:jc w:val="both"/>
        <w:rPr>
          <w:ins w:id="1703" w:author="utente" w:date="2014-04-06T10:36:00Z"/>
          <w:sz w:val="24"/>
          <w:szCs w:val="19"/>
          <w:rPrChange w:id="1704" w:author="utente" w:date="2014-04-06T10:36:00Z">
            <w:rPr>
              <w:ins w:id="1705" w:author="utente" w:date="2014-04-06T10:36:00Z"/>
              <w:bCs/>
              <w:sz w:val="24"/>
              <w:szCs w:val="19"/>
            </w:rPr>
          </w:rPrChange>
        </w:rPr>
        <w:pPrChange w:id="1706" w:author="utente" w:date="2014-04-06T11:05:00Z">
          <w:pPr>
            <w:numPr>
              <w:ilvl w:val="1"/>
              <w:numId w:val="65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1707" w:author="utente" w:date="2014-04-06T10:34:00Z">
        <w:r>
          <w:rPr>
            <w:bCs/>
            <w:sz w:val="24"/>
            <w:szCs w:val="19"/>
          </w:rPr>
          <w:t>possono predisporre e attuare un proprio piano dell’offerta formativa.</w:t>
        </w:r>
      </w:ins>
    </w:p>
    <w:p w:rsidR="003441E5" w:rsidRPr="003441E5" w:rsidRDefault="003441E5" w:rsidP="00134FDA">
      <w:pPr>
        <w:autoSpaceDE w:val="0"/>
        <w:spacing w:before="120" w:after="120" w:line="240" w:lineRule="auto"/>
        <w:ind w:left="357"/>
        <w:jc w:val="both"/>
        <w:rPr>
          <w:ins w:id="1708" w:author="utente" w:date="2014-04-06T10:34:00Z"/>
          <w:bCs/>
          <w:sz w:val="24"/>
          <w:szCs w:val="19"/>
          <w:rPrChange w:id="1709" w:author="utente" w:date="2014-04-06T10:37:00Z">
            <w:rPr>
              <w:ins w:id="1710" w:author="utente" w:date="2014-04-06T10:34:00Z"/>
              <w:bCs/>
              <w:sz w:val="24"/>
              <w:szCs w:val="19"/>
            </w:rPr>
          </w:rPrChange>
        </w:rPr>
        <w:pPrChange w:id="1711" w:author="utente" w:date="2014-04-06T11:05:00Z">
          <w:pPr>
            <w:numPr>
              <w:numId w:val="65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1712" w:author="utente" w:date="2014-04-06T10:34:00Z">
        <w:r w:rsidRPr="003441E5">
          <w:rPr>
            <w:sz w:val="24"/>
            <w:szCs w:val="19"/>
            <w:rPrChange w:id="1713" w:author="utente" w:date="2014-04-06T10:37:00Z">
              <w:rPr>
                <w:sz w:val="24"/>
                <w:szCs w:val="19"/>
              </w:rPr>
            </w:rPrChange>
          </w:rPr>
          <w:t>Gli Ordini territoriali e le Federazioni regionali possono svolgere le attività formative in cooperazione o convenzione con altri soggetti.</w:t>
        </w:r>
      </w:ins>
    </w:p>
    <w:p w:rsidR="003441E5" w:rsidRDefault="003441E5" w:rsidP="00134FDA">
      <w:pPr>
        <w:autoSpaceDE w:val="0"/>
        <w:spacing w:before="120" w:after="120" w:line="240" w:lineRule="auto"/>
        <w:ind w:left="357"/>
        <w:jc w:val="both"/>
        <w:rPr>
          <w:ins w:id="1714" w:author="utente" w:date="2014-04-06T10:34:00Z"/>
        </w:rPr>
        <w:pPrChange w:id="1715" w:author="utente" w:date="2014-04-06T11:05:00Z">
          <w:pPr>
            <w:numPr>
              <w:numId w:val="65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1716" w:author="utente" w:date="2014-04-06T10:34:00Z">
        <w:r>
          <w:rPr>
            <w:bCs/>
            <w:sz w:val="24"/>
            <w:szCs w:val="19"/>
          </w:rPr>
          <w:t>L’attività formativa realizzata in cooperazione o convenzione con altri soggetti è organizzata secondo linee guida di cui all'art. 9, comma 2, lett. d) del presente regolamento.</w:t>
        </w:r>
      </w:ins>
    </w:p>
    <w:p w:rsidR="00A1576E" w:rsidRPr="00CA6710" w:rsidDel="00CA6710" w:rsidRDefault="00CA6710" w:rsidP="00134FDA">
      <w:pPr>
        <w:suppressAutoHyphens w:val="0"/>
        <w:spacing w:before="120" w:after="120" w:line="240" w:lineRule="auto"/>
        <w:rPr>
          <w:del w:id="1717" w:author="utente" w:date="2014-04-06T10:44:00Z"/>
          <w:rStyle w:val="normarticoli1"/>
          <w:rFonts w:asciiTheme="minorHAnsi" w:hAnsiTheme="minorHAnsi"/>
          <w:rPrChange w:id="1718" w:author="utente" w:date="2014-04-06T10:45:00Z">
            <w:rPr>
              <w:del w:id="1719" w:author="utente" w:date="2014-04-06T10:44:00Z"/>
              <w:rStyle w:val="normarticoli1"/>
            </w:rPr>
          </w:rPrChange>
        </w:rPr>
        <w:pPrChange w:id="1720" w:author="utente" w:date="2014-04-06T11:05:00Z">
          <w:pPr>
            <w:numPr>
              <w:numId w:val="26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1721" w:author="utente" w:date="2014-04-06T10:44:00Z">
        <w:r w:rsidRPr="00CA6710">
          <w:rPr>
            <w:rStyle w:val="normarticoli1"/>
            <w:rFonts w:asciiTheme="minorHAnsi" w:hAnsiTheme="minorHAnsi"/>
            <w:rPrChange w:id="1722" w:author="utente" w:date="2014-04-06T10:45:00Z">
              <w:rPr>
                <w:rStyle w:val="normarticoli1"/>
                <w:rFonts w:asciiTheme="minorHAnsi" w:hAnsiTheme="minorHAnsi"/>
                <w:b w:val="0"/>
              </w:rPr>
            </w:rPrChange>
          </w:rPr>
          <w:t>Rispetto all</w:t>
        </w:r>
        <w:r w:rsidRPr="00CA6710">
          <w:rPr>
            <w:rStyle w:val="normarticoli1"/>
            <w:rFonts w:asciiTheme="minorHAnsi" w:hAnsiTheme="minorHAnsi"/>
            <w:rPrChange w:id="1723" w:author="utente" w:date="2014-04-06T10:45:00Z">
              <w:rPr>
                <w:rStyle w:val="normarticoli1"/>
                <w:rFonts w:asciiTheme="minorHAnsi" w:hAnsiTheme="minorHAnsi"/>
                <w:b w:val="0"/>
              </w:rPr>
            </w:rPrChange>
          </w:rPr>
          <w:t>’</w:t>
        </w:r>
        <w:r w:rsidRPr="00CA6710">
          <w:rPr>
            <w:rStyle w:val="normarticoli1"/>
            <w:rFonts w:asciiTheme="minorHAnsi" w:hAnsiTheme="minorHAnsi"/>
            <w:rPrChange w:id="1724" w:author="utente" w:date="2014-04-06T10:45:00Z">
              <w:rPr>
                <w:rStyle w:val="normarticoli1"/>
                <w:rFonts w:asciiTheme="minorHAnsi" w:hAnsiTheme="minorHAnsi"/>
                <w:b w:val="0"/>
              </w:rPr>
            </w:rPrChange>
          </w:rPr>
          <w:t>ACCREDITAMENT</w:t>
        </w:r>
      </w:ins>
    </w:p>
    <w:p w:rsidR="00A1576E" w:rsidRPr="00CA6710" w:rsidDel="003441E5" w:rsidRDefault="00A1576E" w:rsidP="00CA6710">
      <w:pPr>
        <w:spacing w:before="480" w:after="0"/>
        <w:jc w:val="center"/>
        <w:rPr>
          <w:del w:id="1725" w:author="utente" w:date="2014-04-06T10:41:00Z"/>
          <w:b/>
          <w:bCs/>
          <w:sz w:val="24"/>
          <w:rPrChange w:id="1726" w:author="utente" w:date="2014-04-06T10:45:00Z">
            <w:rPr>
              <w:del w:id="1727" w:author="utente" w:date="2014-04-06T10:41:00Z"/>
              <w:b/>
              <w:bCs/>
              <w:sz w:val="24"/>
            </w:rPr>
          </w:rPrChange>
        </w:rPr>
        <w:pPrChange w:id="1728" w:author="utente" w:date="2014-04-06T10:45:00Z">
          <w:pPr>
            <w:spacing w:before="480" w:after="0"/>
            <w:jc w:val="center"/>
          </w:pPr>
        </w:pPrChange>
      </w:pPr>
      <w:del w:id="1729" w:author="utente" w:date="2014-04-06T10:41:00Z">
        <w:r w:rsidRPr="00CA6710" w:rsidDel="003441E5">
          <w:rPr>
            <w:rStyle w:val="normarticoli1"/>
            <w:rFonts w:ascii="Calibri" w:hAnsi="Calibri"/>
            <w:rPrChange w:id="1730" w:author="utente" w:date="2014-04-06T10:45:00Z">
              <w:rPr>
                <w:rStyle w:val="normarticoli1"/>
                <w:rFonts w:ascii="Calibri" w:hAnsi="Calibri"/>
              </w:rPr>
            </w:rPrChange>
          </w:rPr>
          <w:delText>Art. 19</w:delText>
        </w:r>
      </w:del>
    </w:p>
    <w:p w:rsidR="00A1576E" w:rsidRPr="00CA6710" w:rsidDel="003441E5" w:rsidRDefault="00A1576E" w:rsidP="00CA6710">
      <w:pPr>
        <w:spacing w:after="360"/>
        <w:jc w:val="center"/>
        <w:rPr>
          <w:del w:id="1731" w:author="utente" w:date="2014-04-06T10:41:00Z"/>
          <w:b/>
          <w:bCs/>
          <w:sz w:val="24"/>
          <w:rPrChange w:id="1732" w:author="utente" w:date="2014-04-06T10:45:00Z">
            <w:rPr>
              <w:del w:id="1733" w:author="utente" w:date="2014-04-06T10:41:00Z"/>
              <w:bCs/>
              <w:sz w:val="24"/>
            </w:rPr>
          </w:rPrChange>
        </w:rPr>
        <w:pPrChange w:id="1734" w:author="utente" w:date="2014-04-06T10:45:00Z">
          <w:pPr>
            <w:spacing w:after="360"/>
            <w:jc w:val="center"/>
          </w:pPr>
        </w:pPrChange>
      </w:pPr>
      <w:del w:id="1735" w:author="utente" w:date="2014-04-06T10:41:00Z">
        <w:r w:rsidRPr="00CA6710" w:rsidDel="003441E5">
          <w:rPr>
            <w:b/>
            <w:bCs/>
            <w:sz w:val="24"/>
            <w:rPrChange w:id="1736" w:author="utente" w:date="2014-04-06T10:45:00Z">
              <w:rPr>
                <w:b/>
                <w:bCs/>
                <w:sz w:val="24"/>
              </w:rPr>
            </w:rPrChange>
          </w:rPr>
          <w:delText>Pubblicità dell’assolvimento dell'obbligo della formazione continua</w:delText>
        </w:r>
      </w:del>
    </w:p>
    <w:p w:rsidR="00A1576E" w:rsidRPr="00CA6710" w:rsidDel="00CA6710" w:rsidRDefault="00A1576E" w:rsidP="00CA6710">
      <w:pPr>
        <w:numPr>
          <w:ilvl w:val="0"/>
          <w:numId w:val="31"/>
        </w:numPr>
        <w:autoSpaceDE w:val="0"/>
        <w:ind w:left="0"/>
        <w:jc w:val="both"/>
        <w:rPr>
          <w:del w:id="1737" w:author="utente" w:date="2014-04-06T10:44:00Z"/>
          <w:b/>
          <w:bCs/>
          <w:sz w:val="24"/>
          <w:rPrChange w:id="1738" w:author="utente" w:date="2014-04-06T10:45:00Z">
            <w:rPr>
              <w:del w:id="1739" w:author="utente" w:date="2014-04-06T10:44:00Z"/>
              <w:bCs/>
              <w:sz w:val="24"/>
            </w:rPr>
          </w:rPrChange>
        </w:rPr>
        <w:pPrChange w:id="1740" w:author="utente" w:date="2014-04-06T10:45:00Z">
          <w:pPr>
            <w:numPr>
              <w:numId w:val="31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FromRangeStart w:id="1741" w:author="utente" w:date="2014-04-06T10:38:00Z" w:name="move384544029"/>
      <w:moveFrom w:id="1742" w:author="utente" w:date="2014-04-06T10:38:00Z">
        <w:del w:id="1743" w:author="utente" w:date="2014-04-06T10:44:00Z">
          <w:r w:rsidRPr="00CA6710" w:rsidDel="00CA6710">
            <w:rPr>
              <w:b/>
              <w:bCs/>
              <w:sz w:val="24"/>
              <w:rPrChange w:id="1744" w:author="utente" w:date="2014-04-06T10:45:00Z">
                <w:rPr>
                  <w:bCs/>
                  <w:sz w:val="24"/>
                </w:rPr>
              </w:rPrChange>
            </w:rPr>
            <w:delText>La pubblicità</w:delText>
          </w:r>
          <w:r w:rsidRPr="00CA6710" w:rsidDel="00CA6710">
            <w:rPr>
              <w:b/>
              <w:bCs/>
              <w:sz w:val="20"/>
              <w:rPrChange w:id="1745" w:author="utente" w:date="2014-04-06T10:45:00Z">
                <w:rPr>
                  <w:bCs/>
                  <w:sz w:val="20"/>
                </w:rPr>
              </w:rPrChange>
            </w:rPr>
            <w:delText xml:space="preserve"> </w:delText>
          </w:r>
          <w:r w:rsidRPr="00CA6710" w:rsidDel="00CA6710">
            <w:rPr>
              <w:b/>
              <w:bCs/>
              <w:sz w:val="24"/>
              <w:rPrChange w:id="1746" w:author="utente" w:date="2014-04-06T10:45:00Z">
                <w:rPr>
                  <w:bCs/>
                  <w:sz w:val="24"/>
                </w:rPr>
              </w:rPrChange>
            </w:rPr>
            <w:delText xml:space="preserve">dell’assolvimento dell’obbligo di formazione professionale continua avviene attraverso l’Albo unico nazionale di cui </w:delText>
          </w:r>
          <w:r w:rsidR="00ED2D8E" w:rsidRPr="00CA6710" w:rsidDel="00CA6710">
            <w:rPr>
              <w:b/>
              <w:bCs/>
              <w:sz w:val="24"/>
              <w:rPrChange w:id="1747" w:author="utente" w:date="2014-04-06T10:45:00Z">
                <w:rPr>
                  <w:bCs/>
                  <w:sz w:val="24"/>
                </w:rPr>
              </w:rPrChange>
            </w:rPr>
            <w:delText>al</w:delText>
          </w:r>
          <w:r w:rsidR="008019A4" w:rsidRPr="00CA6710" w:rsidDel="00CA6710">
            <w:rPr>
              <w:b/>
              <w:bCs/>
              <w:sz w:val="24"/>
              <w:rPrChange w:id="1748" w:author="utente" w:date="2014-04-06T10:45:00Z">
                <w:rPr>
                  <w:bCs/>
                  <w:sz w:val="24"/>
                </w:rPr>
              </w:rPrChange>
            </w:rPr>
            <w:delText>l’art. 3 comma 2</w:delText>
          </w:r>
          <w:r w:rsidRPr="00CA6710" w:rsidDel="00CA6710">
            <w:rPr>
              <w:b/>
              <w:bCs/>
              <w:sz w:val="24"/>
              <w:rPrChange w:id="1749" w:author="utente" w:date="2014-04-06T10:45:00Z">
                <w:rPr>
                  <w:bCs/>
                  <w:sz w:val="24"/>
                </w:rPr>
              </w:rPrChange>
            </w:rPr>
            <w:delText xml:space="preserve"> del DPR </w:delText>
          </w:r>
          <w:r w:rsidR="008019A4" w:rsidRPr="00CA6710" w:rsidDel="00CA6710">
            <w:rPr>
              <w:b/>
              <w:bCs/>
              <w:sz w:val="24"/>
              <w:rPrChange w:id="1750" w:author="utente" w:date="2014-04-06T10:45:00Z">
                <w:rPr>
                  <w:bCs/>
                  <w:sz w:val="24"/>
                </w:rPr>
              </w:rPrChange>
            </w:rPr>
            <w:delText>7 agosto 2012, n.137</w:delText>
          </w:r>
          <w:r w:rsidRPr="00CA6710" w:rsidDel="00CA6710">
            <w:rPr>
              <w:b/>
              <w:bCs/>
              <w:sz w:val="24"/>
              <w:rPrChange w:id="1751" w:author="utente" w:date="2014-04-06T10:45:00Z">
                <w:rPr>
                  <w:bCs/>
                  <w:sz w:val="24"/>
                </w:rPr>
              </w:rPrChange>
            </w:rPr>
            <w:delText xml:space="preserve"> implementato nel SIDAF.</w:delText>
          </w:r>
        </w:del>
      </w:moveFrom>
    </w:p>
    <w:p w:rsidR="00A1576E" w:rsidRPr="00CA6710" w:rsidDel="00CA6710" w:rsidRDefault="00A1576E" w:rsidP="00CA6710">
      <w:pPr>
        <w:numPr>
          <w:ilvl w:val="0"/>
          <w:numId w:val="31"/>
        </w:numPr>
        <w:autoSpaceDE w:val="0"/>
        <w:ind w:left="0"/>
        <w:jc w:val="both"/>
        <w:rPr>
          <w:del w:id="1752" w:author="utente" w:date="2014-04-06T10:44:00Z"/>
          <w:b/>
          <w:bCs/>
          <w:sz w:val="24"/>
          <w:rPrChange w:id="1753" w:author="utente" w:date="2014-04-06T10:45:00Z">
            <w:rPr>
              <w:del w:id="1754" w:author="utente" w:date="2014-04-06T10:44:00Z"/>
              <w:bCs/>
              <w:sz w:val="24"/>
            </w:rPr>
          </w:rPrChange>
        </w:rPr>
        <w:pPrChange w:id="1755" w:author="utente" w:date="2014-04-06T10:45:00Z">
          <w:pPr>
            <w:numPr>
              <w:numId w:val="31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From w:id="1756" w:author="utente" w:date="2014-04-06T10:38:00Z">
        <w:del w:id="1757" w:author="utente" w:date="2014-04-06T10:44:00Z">
          <w:r w:rsidRPr="00CA6710" w:rsidDel="00CA6710">
            <w:rPr>
              <w:b/>
              <w:bCs/>
              <w:sz w:val="24"/>
              <w:rPrChange w:id="1758" w:author="utente" w:date="2014-04-06T10:45:00Z">
                <w:rPr>
                  <w:bCs/>
                  <w:sz w:val="24"/>
                </w:rPr>
              </w:rPrChange>
            </w:rPr>
            <w:delText>Ciascun iscritto può indicare, in tutte le forme di comunicazione, di aver assolto l’obbligo della formazione professionale continua.</w:delText>
          </w:r>
        </w:del>
      </w:moveFrom>
    </w:p>
    <w:p w:rsidR="008019A4" w:rsidRPr="00CA6710" w:rsidDel="00CA6710" w:rsidRDefault="00A1576E" w:rsidP="00CA6710">
      <w:pPr>
        <w:numPr>
          <w:ilvl w:val="0"/>
          <w:numId w:val="31"/>
        </w:numPr>
        <w:autoSpaceDE w:val="0"/>
        <w:ind w:left="0"/>
        <w:jc w:val="both"/>
        <w:rPr>
          <w:del w:id="1759" w:author="utente" w:date="2014-04-06T10:44:00Z"/>
          <w:b/>
          <w:bCs/>
          <w:sz w:val="24"/>
          <w:rPrChange w:id="1760" w:author="utente" w:date="2014-04-06T10:45:00Z">
            <w:rPr>
              <w:del w:id="1761" w:author="utente" w:date="2014-04-06T10:44:00Z"/>
              <w:bCs/>
              <w:sz w:val="24"/>
            </w:rPr>
          </w:rPrChange>
        </w:rPr>
        <w:pPrChange w:id="1762" w:author="utente" w:date="2014-04-06T10:45:00Z">
          <w:pPr>
            <w:numPr>
              <w:numId w:val="31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moveFrom w:id="1763" w:author="utente" w:date="2014-04-06T10:38:00Z">
        <w:del w:id="1764" w:author="utente" w:date="2014-04-06T10:44:00Z">
          <w:r w:rsidRPr="00CA6710" w:rsidDel="00CA6710">
            <w:rPr>
              <w:b/>
              <w:bCs/>
              <w:sz w:val="24"/>
              <w:rPrChange w:id="1765" w:author="utente" w:date="2014-04-06T10:45:00Z">
                <w:rPr>
                  <w:bCs/>
                  <w:sz w:val="24"/>
                </w:rPr>
              </w:rPrChange>
            </w:rPr>
            <w:delText>Il regime di pubblicità riguarda l’intera carriera professionale dell’iscritto a partire dall’anno 2009; i CFP acquisiti sono distinti per settori disciplinari.</w:delText>
          </w:r>
        </w:del>
      </w:moveFrom>
    </w:p>
    <w:moveFromRangeEnd w:id="1741"/>
    <w:p w:rsidR="00A1576E" w:rsidRPr="00CA6710" w:rsidRDefault="008019A4" w:rsidP="00CA6710">
      <w:pPr>
        <w:autoSpaceDE w:val="0"/>
        <w:spacing w:before="120" w:after="120" w:line="240" w:lineRule="auto"/>
        <w:jc w:val="both"/>
        <w:rPr>
          <w:rStyle w:val="normarticoli1"/>
          <w:sz w:val="20"/>
          <w:rPrChange w:id="1766" w:author="utente" w:date="2014-04-06T10:45:00Z">
            <w:rPr>
              <w:rStyle w:val="normarticoli1"/>
              <w:sz w:val="20"/>
            </w:rPr>
          </w:rPrChange>
        </w:rPr>
        <w:pPrChange w:id="1767" w:author="utente" w:date="2014-04-06T10:45:00Z">
          <w:pPr>
            <w:autoSpaceDE w:val="0"/>
            <w:ind w:left="340"/>
            <w:jc w:val="both"/>
          </w:pPr>
        </w:pPrChange>
      </w:pPr>
      <w:del w:id="1768" w:author="utente" w:date="2014-04-06T10:44:00Z">
        <w:r w:rsidRPr="00CA6710" w:rsidDel="00CA6710">
          <w:rPr>
            <w:b/>
            <w:bCs/>
            <w:sz w:val="24"/>
            <w:rPrChange w:id="1769" w:author="utente" w:date="2014-04-06T10:45:00Z">
              <w:rPr>
                <w:bCs/>
                <w:sz w:val="24"/>
              </w:rPr>
            </w:rPrChange>
          </w:rPr>
          <w:br w:type="page"/>
        </w:r>
      </w:del>
      <w:ins w:id="1770" w:author="utente" w:date="2014-04-06T10:45:00Z">
        <w:r w:rsidR="00CA6710" w:rsidRPr="00CA6710">
          <w:rPr>
            <w:rStyle w:val="normarticoli1"/>
            <w:rFonts w:ascii="Calibri" w:hAnsi="Calibri"/>
            <w:rPrChange w:id="1771" w:author="utente" w:date="2014-04-06T10:45:00Z">
              <w:rPr>
                <w:rStyle w:val="normarticoli1"/>
                <w:rFonts w:ascii="Calibri" w:hAnsi="Calibri"/>
              </w:rPr>
            </w:rPrChange>
          </w:rPr>
          <w:t>O</w:t>
        </w:r>
      </w:ins>
    </w:p>
    <w:p w:rsidR="00CA6710" w:rsidRPr="00CA6710" w:rsidRDefault="00CA6710" w:rsidP="00CA6710">
      <w:pPr>
        <w:numPr>
          <w:ilvl w:val="0"/>
          <w:numId w:val="69"/>
        </w:numPr>
        <w:autoSpaceDE w:val="0"/>
        <w:spacing w:before="120" w:after="120" w:line="240" w:lineRule="auto"/>
        <w:jc w:val="both"/>
        <w:rPr>
          <w:ins w:id="1772" w:author="utente" w:date="2014-04-06T10:47:00Z"/>
          <w:rFonts w:asciiTheme="minorHAnsi" w:hAnsiTheme="minorHAnsi" w:cs="Verdana"/>
          <w:bCs/>
          <w:sz w:val="24"/>
          <w:szCs w:val="24"/>
        </w:rPr>
      </w:pPr>
      <w:ins w:id="1773" w:author="utente" w:date="2014-04-06T10:47:00Z">
        <w:r w:rsidRPr="00CA6710">
          <w:rPr>
            <w:rStyle w:val="normarticoli1"/>
            <w:rFonts w:asciiTheme="minorHAnsi" w:hAnsiTheme="minorHAnsi"/>
            <w:b w:val="0"/>
          </w:rPr>
          <w:t xml:space="preserve">Ai sensi dell'art. 7, comma 2 </w:t>
        </w:r>
        <w:r w:rsidRPr="00CA6710">
          <w:rPr>
            <w:rFonts w:asciiTheme="minorHAnsi" w:hAnsiTheme="minorHAnsi"/>
            <w:bCs/>
            <w:sz w:val="24"/>
            <w:szCs w:val="24"/>
          </w:rPr>
          <w:t>del DPR 137/12, o</w:t>
        </w:r>
        <w:r w:rsidRPr="00CA6710">
          <w:rPr>
            <w:rStyle w:val="normarticoli1"/>
            <w:rFonts w:asciiTheme="minorHAnsi" w:hAnsiTheme="minorHAnsi"/>
            <w:b w:val="0"/>
          </w:rPr>
          <w:t>ltre gli Ordini territoriali e le Federazioni regionali, possono svolgere attività formativa anche le associazioni</w:t>
        </w:r>
        <w:r w:rsidRPr="00CA6710">
          <w:rPr>
            <w:rFonts w:asciiTheme="minorHAnsi" w:hAnsiTheme="minorHAnsi"/>
            <w:sz w:val="24"/>
            <w:szCs w:val="24"/>
          </w:rPr>
          <w:t xml:space="preserve"> </w:t>
        </w:r>
        <w:r w:rsidRPr="00CA6710">
          <w:rPr>
            <w:rFonts w:asciiTheme="minorHAnsi" w:hAnsiTheme="minorHAnsi"/>
            <w:bCs/>
            <w:sz w:val="24"/>
            <w:szCs w:val="24"/>
          </w:rPr>
          <w:t>degli iscritti agli albi e altri soggetti autorizzati dal Consiglio Nazionale.</w:t>
        </w:r>
      </w:ins>
    </w:p>
    <w:p w:rsidR="00CA6710" w:rsidRPr="00CA6710" w:rsidRDefault="00CA6710" w:rsidP="00CA6710">
      <w:pPr>
        <w:numPr>
          <w:ilvl w:val="0"/>
          <w:numId w:val="69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ins w:id="1774" w:author="utente" w:date="2014-04-06T10:47:00Z"/>
          <w:rFonts w:asciiTheme="minorHAnsi" w:hAnsiTheme="minorHAnsi"/>
          <w:bCs/>
          <w:sz w:val="24"/>
          <w:szCs w:val="24"/>
        </w:rPr>
      </w:pPr>
      <w:ins w:id="1775" w:author="utente" w:date="2014-04-06T10:47:00Z">
        <w:r w:rsidRPr="00CA6710">
          <w:rPr>
            <w:rStyle w:val="normarticoli1"/>
            <w:rFonts w:asciiTheme="minorHAnsi" w:hAnsiTheme="minorHAnsi"/>
            <w:b w:val="0"/>
          </w:rPr>
          <w:lastRenderedPageBreak/>
          <w:t>Ai fini del presente regolamento, le associazioni</w:t>
        </w:r>
        <w:r w:rsidRPr="00CA6710">
          <w:rPr>
            <w:rFonts w:asciiTheme="minorHAnsi" w:hAnsiTheme="minorHAnsi"/>
            <w:sz w:val="24"/>
            <w:szCs w:val="24"/>
          </w:rPr>
          <w:t xml:space="preserve"> </w:t>
        </w:r>
        <w:r w:rsidRPr="00CA6710">
          <w:rPr>
            <w:rFonts w:asciiTheme="minorHAnsi" w:hAnsiTheme="minorHAnsi"/>
            <w:bCs/>
            <w:sz w:val="24"/>
            <w:szCs w:val="24"/>
          </w:rPr>
          <w:t>degli iscritti agli albi e altri soggetti autorizzati dal Consiglio Nazionale si definiscono Agenzie Formative per l’Ordine dei Dottori Agronomi e dei Dottori Forestali.</w:t>
        </w:r>
      </w:ins>
    </w:p>
    <w:p w:rsidR="00CA6710" w:rsidRPr="00CA6710" w:rsidRDefault="00CA6710" w:rsidP="00CA6710">
      <w:pPr>
        <w:numPr>
          <w:ilvl w:val="0"/>
          <w:numId w:val="69"/>
        </w:numPr>
        <w:autoSpaceDE w:val="0"/>
        <w:spacing w:before="120" w:after="120" w:line="240" w:lineRule="auto"/>
        <w:jc w:val="both"/>
        <w:rPr>
          <w:ins w:id="1776" w:author="utente" w:date="2014-04-06T10:46:00Z"/>
          <w:rStyle w:val="normarticoli1"/>
          <w:rFonts w:asciiTheme="minorHAnsi" w:hAnsiTheme="minorHAnsi"/>
          <w:b w:val="0"/>
        </w:rPr>
      </w:pPr>
      <w:ins w:id="1777" w:author="utente" w:date="2014-04-06T10:46:00Z">
        <w:r w:rsidRPr="00CA6710">
          <w:rPr>
            <w:rStyle w:val="normarticoli1"/>
            <w:rFonts w:asciiTheme="minorHAnsi" w:hAnsiTheme="minorHAnsi"/>
            <w:b w:val="0"/>
          </w:rPr>
          <w:t xml:space="preserve">I criteri per l’accreditamento delle </w:t>
        </w:r>
        <w:r w:rsidRPr="00CA6710">
          <w:rPr>
            <w:rFonts w:asciiTheme="minorHAnsi" w:hAnsiTheme="minorHAnsi"/>
            <w:bCs/>
            <w:sz w:val="24"/>
            <w:szCs w:val="24"/>
          </w:rPr>
          <w:t>associazione degli iscritti agli albi e degli altri soggetti di cui all'art. 7, comma 2 del DPR 137/12</w:t>
        </w:r>
        <w:r w:rsidRPr="00CA6710">
          <w:rPr>
            <w:rStyle w:val="normarticoli1"/>
            <w:rFonts w:asciiTheme="minorHAnsi" w:hAnsiTheme="minorHAnsi"/>
            <w:b w:val="0"/>
          </w:rPr>
          <w:t xml:space="preserve"> sono </w:t>
        </w:r>
        <w:r>
          <w:rPr>
            <w:rStyle w:val="normarticoli1"/>
            <w:rFonts w:asciiTheme="minorHAnsi" w:hAnsiTheme="minorHAnsi"/>
            <w:b w:val="0"/>
          </w:rPr>
          <w:t xml:space="preserve">quelli stabiliti dal Conaf con Deliberazione n. </w:t>
        </w:r>
      </w:ins>
      <w:ins w:id="1778" w:author="utente" w:date="2014-04-06T10:47:00Z">
        <w:r>
          <w:rPr>
            <w:rStyle w:val="normarticoli1"/>
            <w:rFonts w:asciiTheme="minorHAnsi" w:hAnsiTheme="minorHAnsi"/>
            <w:b w:val="0"/>
          </w:rPr>
          <w:t>397 approvata nella seduta di Consiglio del 20/12/013.</w:t>
        </w:r>
      </w:ins>
    </w:p>
    <w:p w:rsidR="00CA6710" w:rsidRPr="00CA6710" w:rsidRDefault="00CA6710" w:rsidP="00CA6710">
      <w:pPr>
        <w:numPr>
          <w:ilvl w:val="0"/>
          <w:numId w:val="69"/>
        </w:numPr>
        <w:spacing w:before="120" w:after="120" w:line="240" w:lineRule="auto"/>
        <w:jc w:val="both"/>
        <w:rPr>
          <w:ins w:id="1779" w:author="utente" w:date="2014-04-06T10:44:00Z"/>
          <w:rFonts w:asciiTheme="minorHAnsi" w:hAnsiTheme="minorHAnsi" w:cs="Verdana"/>
          <w:bCs/>
          <w:sz w:val="24"/>
          <w:szCs w:val="24"/>
          <w:rPrChange w:id="1780" w:author="utente" w:date="2014-04-06T10:48:00Z">
            <w:rPr>
              <w:ins w:id="1781" w:author="utente" w:date="2014-04-06T10:44:00Z"/>
            </w:rPr>
          </w:rPrChange>
        </w:rPr>
        <w:pPrChange w:id="1782" w:author="utente" w:date="2014-04-06T10:48:00Z">
          <w:pPr>
            <w:spacing w:after="0"/>
            <w:jc w:val="both"/>
          </w:pPr>
        </w:pPrChange>
      </w:pPr>
      <w:ins w:id="1783" w:author="utente" w:date="2014-04-06T10:44:00Z">
        <w:r w:rsidRPr="00CA6710">
          <w:rPr>
            <w:rStyle w:val="normarticoli1"/>
            <w:rFonts w:asciiTheme="minorHAnsi" w:hAnsiTheme="minorHAnsi"/>
            <w:b w:val="0"/>
            <w:rPrChange w:id="1784" w:author="utente" w:date="2014-04-06T10:48:00Z">
              <w:rPr>
                <w:rStyle w:val="normarticoli1"/>
                <w:sz w:val="20"/>
              </w:rPr>
            </w:rPrChange>
          </w:rPr>
          <w:t>In caso di accertate e gravi inadempienze nella gestione e attuazione delle attività formative delle associazioni professionali e dei soggetti accreditati, il Consiglio Nazionale dispone, con apposita deliberazione, la revoca dell’autorizzazione, previo parere del Ministero della Giustizia.</w:t>
        </w:r>
      </w:ins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785" w:author="utente" w:date="2014-04-06T10:44:00Z"/>
          <w:rFonts w:asciiTheme="minorHAnsi" w:hAnsiTheme="minorHAnsi"/>
          <w:bCs/>
          <w:sz w:val="24"/>
          <w:szCs w:val="24"/>
          <w:rPrChange w:id="1786" w:author="utente" w:date="2014-04-06T10:44:00Z">
            <w:rPr>
              <w:del w:id="1787" w:author="utente" w:date="2014-04-06T10:44:00Z"/>
              <w:b/>
              <w:bCs/>
              <w:sz w:val="24"/>
            </w:rPr>
          </w:rPrChange>
        </w:rPr>
        <w:pPrChange w:id="1788" w:author="utente" w:date="2014-04-06T10:44:00Z">
          <w:pPr>
            <w:spacing w:before="480" w:after="0"/>
            <w:jc w:val="center"/>
          </w:pPr>
        </w:pPrChange>
      </w:pPr>
      <w:del w:id="1789" w:author="utente" w:date="2014-04-06T10:44:00Z">
        <w:r w:rsidRPr="00CA6710" w:rsidDel="00CA6710">
          <w:rPr>
            <w:rStyle w:val="normarticoli1"/>
            <w:rFonts w:asciiTheme="minorHAnsi" w:hAnsiTheme="minorHAnsi"/>
            <w:b w:val="0"/>
            <w:rPrChange w:id="1790" w:author="utente" w:date="2014-04-06T10:44:00Z">
              <w:rPr>
                <w:rStyle w:val="normarticoli1"/>
                <w:sz w:val="20"/>
              </w:rPr>
            </w:rPrChange>
          </w:rPr>
          <w:delText>Art. 20</w:delText>
        </w:r>
      </w:del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791" w:author="utente" w:date="2014-04-06T10:44:00Z"/>
          <w:rFonts w:asciiTheme="minorHAnsi" w:hAnsiTheme="minorHAnsi"/>
          <w:bCs/>
          <w:sz w:val="24"/>
          <w:szCs w:val="24"/>
          <w:rPrChange w:id="1792" w:author="utente" w:date="2014-04-06T10:44:00Z">
            <w:rPr>
              <w:del w:id="1793" w:author="utente" w:date="2014-04-06T10:44:00Z"/>
              <w:bCs/>
              <w:sz w:val="24"/>
            </w:rPr>
          </w:rPrChange>
        </w:rPr>
        <w:pPrChange w:id="1794" w:author="utente" w:date="2014-04-06T10:44:00Z">
          <w:pPr>
            <w:spacing w:before="480" w:after="0"/>
            <w:jc w:val="center"/>
          </w:pPr>
        </w:pPrChange>
      </w:pPr>
      <w:del w:id="1795" w:author="utente" w:date="2014-04-06T10:44:00Z">
        <w:r w:rsidRPr="00CA6710" w:rsidDel="00CA6710">
          <w:rPr>
            <w:rFonts w:asciiTheme="minorHAnsi" w:hAnsiTheme="minorHAnsi"/>
            <w:bCs/>
            <w:sz w:val="24"/>
            <w:szCs w:val="24"/>
            <w:rPrChange w:id="1796" w:author="utente" w:date="2014-04-06T10:44:00Z">
              <w:rPr>
                <w:b/>
                <w:bCs/>
                <w:sz w:val="24"/>
              </w:rPr>
            </w:rPrChange>
          </w:rPr>
          <w:delText>Commissione di valutazione dell'Ordine territoriale</w:delText>
        </w:r>
      </w:del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797" w:author="utente" w:date="2014-04-06T10:44:00Z"/>
          <w:rFonts w:asciiTheme="minorHAnsi" w:hAnsiTheme="minorHAnsi"/>
          <w:bCs/>
          <w:sz w:val="24"/>
          <w:szCs w:val="24"/>
          <w:rPrChange w:id="1798" w:author="utente" w:date="2014-04-06T10:44:00Z">
            <w:rPr>
              <w:del w:id="1799" w:author="utente" w:date="2014-04-06T10:44:00Z"/>
              <w:bCs/>
              <w:sz w:val="24"/>
            </w:rPr>
          </w:rPrChange>
        </w:rPr>
        <w:pPrChange w:id="1800" w:author="utente" w:date="2014-04-06T10:44:00Z">
          <w:pPr>
            <w:spacing w:before="480" w:after="0"/>
            <w:jc w:val="center"/>
          </w:pPr>
        </w:pPrChange>
      </w:pPr>
      <w:moveFromRangeStart w:id="1801" w:author="utente" w:date="2014-04-06T10:42:00Z" w:name="move384544255"/>
      <w:moveFrom w:id="1802" w:author="utente" w:date="2014-04-06T10:42:00Z">
        <w:del w:id="1803" w:author="utente" w:date="2014-04-06T10:44:00Z">
          <w:r w:rsidRPr="00CA6710" w:rsidDel="00CA6710">
            <w:rPr>
              <w:rFonts w:asciiTheme="minorHAnsi" w:hAnsiTheme="minorHAnsi"/>
              <w:bCs/>
              <w:sz w:val="24"/>
              <w:szCs w:val="24"/>
              <w:rPrChange w:id="1804" w:author="utente" w:date="2014-04-06T10:44:00Z">
                <w:rPr>
                  <w:bCs/>
                  <w:sz w:val="24"/>
                </w:rPr>
              </w:rPrChange>
            </w:rPr>
            <w:delText>Il Consiglio dell'Ordine territoriale può costituire una Commissione di valutazione dell’attività formativa degli iscritti.</w:delText>
          </w:r>
        </w:del>
      </w:moveFrom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805" w:author="utente" w:date="2014-04-06T10:44:00Z"/>
          <w:rFonts w:asciiTheme="minorHAnsi" w:hAnsiTheme="minorHAnsi"/>
          <w:bCs/>
          <w:sz w:val="24"/>
          <w:szCs w:val="24"/>
          <w:rPrChange w:id="1806" w:author="utente" w:date="2014-04-06T10:44:00Z">
            <w:rPr>
              <w:del w:id="1807" w:author="utente" w:date="2014-04-06T10:44:00Z"/>
              <w:bCs/>
              <w:sz w:val="24"/>
            </w:rPr>
          </w:rPrChange>
        </w:rPr>
        <w:pPrChange w:id="1808" w:author="utente" w:date="2014-04-06T10:44:00Z">
          <w:pPr>
            <w:spacing w:before="480" w:after="0"/>
            <w:jc w:val="center"/>
          </w:pPr>
        </w:pPrChange>
      </w:pPr>
      <w:moveFrom w:id="1809" w:author="utente" w:date="2014-04-06T10:42:00Z">
        <w:del w:id="1810" w:author="utente" w:date="2014-04-06T10:44:00Z">
          <w:r w:rsidRPr="00CA6710" w:rsidDel="00CA6710">
            <w:rPr>
              <w:rFonts w:asciiTheme="minorHAnsi" w:hAnsiTheme="minorHAnsi"/>
              <w:bCs/>
              <w:sz w:val="24"/>
              <w:szCs w:val="24"/>
              <w:rPrChange w:id="1811" w:author="utente" w:date="2014-04-06T10:44:00Z">
                <w:rPr>
                  <w:bCs/>
                  <w:sz w:val="24"/>
                </w:rPr>
              </w:rPrChange>
            </w:rPr>
            <w:delText>La Commissione ha il compito di supportare il Consiglio dell’Ordine territoriale nelle attività previste dall’art. 11, comma 2.1</w:delText>
          </w:r>
          <w:r w:rsidR="00237FAC" w:rsidRPr="00CA6710" w:rsidDel="00CA6710">
            <w:rPr>
              <w:rFonts w:asciiTheme="minorHAnsi" w:hAnsiTheme="minorHAnsi"/>
              <w:bCs/>
              <w:sz w:val="24"/>
              <w:szCs w:val="24"/>
              <w:rPrChange w:id="1812" w:author="utente" w:date="2014-04-06T10:44:00Z">
                <w:rPr>
                  <w:bCs/>
                  <w:sz w:val="24"/>
                </w:rPr>
              </w:rPrChange>
            </w:rPr>
            <w:delText xml:space="preserve"> </w:delText>
          </w:r>
          <w:r w:rsidR="00DB575B" w:rsidRPr="00CA6710" w:rsidDel="00CA6710">
            <w:rPr>
              <w:rFonts w:asciiTheme="minorHAnsi" w:hAnsiTheme="minorHAnsi"/>
              <w:bCs/>
              <w:sz w:val="24"/>
              <w:szCs w:val="24"/>
              <w:rPrChange w:id="1813" w:author="utente" w:date="2014-04-06T10:44:00Z">
                <w:rPr>
                  <w:bCs/>
                  <w:sz w:val="24"/>
                </w:rPr>
              </w:rPrChange>
            </w:rPr>
            <w:delText>del seguente regolamento</w:delText>
          </w:r>
          <w:r w:rsidR="00237FAC" w:rsidRPr="00CA6710" w:rsidDel="00CA6710">
            <w:rPr>
              <w:rFonts w:asciiTheme="minorHAnsi" w:hAnsiTheme="minorHAnsi"/>
              <w:bCs/>
              <w:sz w:val="24"/>
              <w:szCs w:val="24"/>
              <w:rPrChange w:id="1814" w:author="utente" w:date="2014-04-06T10:44:00Z">
                <w:rPr>
                  <w:bCs/>
                  <w:sz w:val="24"/>
                </w:rPr>
              </w:rPrChange>
            </w:rPr>
            <w:delText>.</w:delText>
          </w:r>
        </w:del>
      </w:moveFrom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815" w:author="utente" w:date="2014-04-06T10:44:00Z"/>
          <w:rFonts w:asciiTheme="minorHAnsi" w:hAnsiTheme="minorHAnsi"/>
          <w:bCs/>
          <w:sz w:val="24"/>
          <w:szCs w:val="24"/>
          <w:rPrChange w:id="1816" w:author="utente" w:date="2014-04-06T10:44:00Z">
            <w:rPr>
              <w:del w:id="1817" w:author="utente" w:date="2014-04-06T10:44:00Z"/>
              <w:bCs/>
              <w:sz w:val="24"/>
            </w:rPr>
          </w:rPrChange>
        </w:rPr>
        <w:pPrChange w:id="1818" w:author="utente" w:date="2014-04-06T10:44:00Z">
          <w:pPr>
            <w:spacing w:before="480" w:after="0"/>
            <w:jc w:val="center"/>
          </w:pPr>
        </w:pPrChange>
      </w:pPr>
      <w:moveFrom w:id="1819" w:author="utente" w:date="2014-04-06T10:42:00Z">
        <w:del w:id="1820" w:author="utente" w:date="2014-04-06T10:44:00Z">
          <w:r w:rsidRPr="00CA6710" w:rsidDel="00CA6710">
            <w:rPr>
              <w:rFonts w:asciiTheme="minorHAnsi" w:hAnsiTheme="minorHAnsi"/>
              <w:bCs/>
              <w:sz w:val="24"/>
              <w:szCs w:val="24"/>
              <w:rPrChange w:id="1821" w:author="utente" w:date="2014-04-06T10:44:00Z">
                <w:rPr>
                  <w:bCs/>
                  <w:sz w:val="24"/>
                </w:rPr>
              </w:rPrChange>
            </w:rPr>
            <w:delText>La Commissione di valutazione è composta da tre membri designati dal Consiglio dell’Ordine e scelti tra gli iscritti con almeno 10 anni di anzianità di iscrizione all’Albo.</w:delText>
          </w:r>
        </w:del>
      </w:moveFrom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822" w:author="utente" w:date="2014-04-06T10:44:00Z"/>
          <w:rFonts w:asciiTheme="minorHAnsi" w:hAnsiTheme="minorHAnsi"/>
          <w:bCs/>
          <w:sz w:val="24"/>
          <w:szCs w:val="24"/>
          <w:rPrChange w:id="1823" w:author="utente" w:date="2014-04-06T10:44:00Z">
            <w:rPr>
              <w:del w:id="1824" w:author="utente" w:date="2014-04-06T10:44:00Z"/>
              <w:bCs/>
              <w:sz w:val="24"/>
            </w:rPr>
          </w:rPrChange>
        </w:rPr>
        <w:pPrChange w:id="1825" w:author="utente" w:date="2014-04-06T10:44:00Z">
          <w:pPr>
            <w:spacing w:before="480" w:after="0"/>
            <w:jc w:val="center"/>
          </w:pPr>
        </w:pPrChange>
      </w:pPr>
      <w:moveFrom w:id="1826" w:author="utente" w:date="2014-04-06T10:42:00Z">
        <w:del w:id="1827" w:author="utente" w:date="2014-04-06T10:44:00Z">
          <w:r w:rsidRPr="00CA6710" w:rsidDel="00CA6710">
            <w:rPr>
              <w:rFonts w:asciiTheme="minorHAnsi" w:hAnsiTheme="minorHAnsi"/>
              <w:bCs/>
              <w:sz w:val="24"/>
              <w:szCs w:val="24"/>
              <w:rPrChange w:id="1828" w:author="utente" w:date="2014-04-06T10:44:00Z">
                <w:rPr>
                  <w:bCs/>
                  <w:sz w:val="24"/>
                </w:rPr>
              </w:rPrChange>
            </w:rPr>
            <w:delText>Per ogni membro è designato, con gli stessi criteri, un supplente.</w:delText>
          </w:r>
        </w:del>
      </w:moveFrom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829" w:author="utente" w:date="2014-04-06T10:44:00Z"/>
          <w:rFonts w:asciiTheme="minorHAnsi" w:hAnsiTheme="minorHAnsi"/>
          <w:bCs/>
          <w:sz w:val="24"/>
          <w:szCs w:val="24"/>
          <w:rPrChange w:id="1830" w:author="utente" w:date="2014-04-06T10:44:00Z">
            <w:rPr>
              <w:del w:id="1831" w:author="utente" w:date="2014-04-06T10:44:00Z"/>
              <w:bCs/>
              <w:sz w:val="24"/>
            </w:rPr>
          </w:rPrChange>
        </w:rPr>
        <w:pPrChange w:id="1832" w:author="utente" w:date="2014-04-06T10:44:00Z">
          <w:pPr>
            <w:spacing w:before="480" w:after="0"/>
            <w:jc w:val="center"/>
          </w:pPr>
        </w:pPrChange>
      </w:pPr>
      <w:moveFrom w:id="1833" w:author="utente" w:date="2014-04-06T10:42:00Z">
        <w:del w:id="1834" w:author="utente" w:date="2014-04-06T10:44:00Z">
          <w:r w:rsidRPr="00CA6710" w:rsidDel="00CA6710">
            <w:rPr>
              <w:rFonts w:asciiTheme="minorHAnsi" w:hAnsiTheme="minorHAnsi"/>
              <w:bCs/>
              <w:sz w:val="24"/>
              <w:szCs w:val="24"/>
              <w:rPrChange w:id="1835" w:author="utente" w:date="2014-04-06T10:44:00Z">
                <w:rPr>
                  <w:bCs/>
                  <w:sz w:val="24"/>
                </w:rPr>
              </w:rPrChange>
            </w:rPr>
            <w:delText>La Commissione dura in carica per la durata del mandato del Consiglio dell’Ordine territoriale e rimane in essere fino alla nomina della nuova commissione.</w:delText>
          </w:r>
        </w:del>
      </w:moveFrom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836" w:author="utente" w:date="2014-04-06T10:44:00Z"/>
          <w:rStyle w:val="normarticoli1"/>
          <w:rFonts w:asciiTheme="minorHAnsi" w:hAnsiTheme="minorHAnsi"/>
          <w:b w:val="0"/>
          <w:rPrChange w:id="1837" w:author="utente" w:date="2014-04-06T10:44:00Z">
            <w:rPr>
              <w:del w:id="1838" w:author="utente" w:date="2014-04-06T10:44:00Z"/>
              <w:rStyle w:val="normarticoli1"/>
              <w:sz w:val="20"/>
            </w:rPr>
          </w:rPrChange>
        </w:rPr>
        <w:pPrChange w:id="1839" w:author="utente" w:date="2014-04-06T10:44:00Z">
          <w:pPr>
            <w:spacing w:before="480" w:after="0"/>
            <w:jc w:val="center"/>
          </w:pPr>
        </w:pPrChange>
      </w:pPr>
      <w:moveFrom w:id="1840" w:author="utente" w:date="2014-04-06T10:42:00Z">
        <w:del w:id="1841" w:author="utente" w:date="2014-04-06T10:44:00Z">
          <w:r w:rsidRPr="00CA6710" w:rsidDel="00CA6710">
            <w:rPr>
              <w:rFonts w:asciiTheme="minorHAnsi" w:hAnsiTheme="minorHAnsi"/>
              <w:bCs/>
              <w:sz w:val="24"/>
              <w:szCs w:val="24"/>
              <w:rPrChange w:id="1842" w:author="utente" w:date="2014-04-06T10:44:00Z">
                <w:rPr>
                  <w:bCs/>
                  <w:sz w:val="24"/>
                </w:rPr>
              </w:rPrChange>
            </w:rPr>
            <w:delText>Il Consiglio dell’Ordine può revocare o sostituire i membri effettivi o supplenti.</w:delText>
          </w:r>
        </w:del>
      </w:moveFrom>
    </w:p>
    <w:moveFromRangeEnd w:id="1801"/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843" w:author="utente" w:date="2014-04-06T10:44:00Z"/>
          <w:rFonts w:asciiTheme="minorHAnsi" w:hAnsiTheme="minorHAnsi"/>
          <w:bCs/>
          <w:sz w:val="24"/>
          <w:szCs w:val="24"/>
          <w:rPrChange w:id="1844" w:author="utente" w:date="2014-04-06T10:44:00Z">
            <w:rPr>
              <w:del w:id="1845" w:author="utente" w:date="2014-04-06T10:44:00Z"/>
              <w:b/>
              <w:bCs/>
              <w:sz w:val="24"/>
            </w:rPr>
          </w:rPrChange>
        </w:rPr>
        <w:pPrChange w:id="1846" w:author="utente" w:date="2014-04-06T10:44:00Z">
          <w:pPr>
            <w:spacing w:before="480" w:after="0"/>
            <w:jc w:val="center"/>
          </w:pPr>
        </w:pPrChange>
      </w:pPr>
      <w:del w:id="1847" w:author="utente" w:date="2014-04-06T10:44:00Z">
        <w:r w:rsidRPr="00CA6710" w:rsidDel="00CA6710">
          <w:rPr>
            <w:rStyle w:val="normarticoli1"/>
            <w:rFonts w:asciiTheme="minorHAnsi" w:hAnsiTheme="minorHAnsi"/>
            <w:b w:val="0"/>
            <w:rPrChange w:id="1848" w:author="utente" w:date="2014-04-06T10:44:00Z">
              <w:rPr>
                <w:rStyle w:val="normarticoli1"/>
                <w:sz w:val="20"/>
              </w:rPr>
            </w:rPrChange>
          </w:rPr>
          <w:delText>Art. 21</w:delText>
        </w:r>
      </w:del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849" w:author="utente" w:date="2014-04-06T10:44:00Z"/>
          <w:rFonts w:asciiTheme="minorHAnsi" w:hAnsiTheme="minorHAnsi"/>
          <w:bCs/>
          <w:sz w:val="24"/>
          <w:szCs w:val="24"/>
          <w:rPrChange w:id="1850" w:author="utente" w:date="2014-04-06T10:44:00Z">
            <w:rPr>
              <w:del w:id="1851" w:author="utente" w:date="2014-04-06T10:44:00Z"/>
              <w:bCs/>
              <w:sz w:val="24"/>
            </w:rPr>
          </w:rPrChange>
        </w:rPr>
        <w:pPrChange w:id="1852" w:author="utente" w:date="2014-04-06T10:44:00Z">
          <w:pPr>
            <w:spacing w:before="480" w:after="0"/>
            <w:jc w:val="center"/>
          </w:pPr>
        </w:pPrChange>
      </w:pPr>
      <w:del w:id="1853" w:author="utente" w:date="2014-04-06T10:44:00Z">
        <w:r w:rsidRPr="00CA6710" w:rsidDel="00CA6710">
          <w:rPr>
            <w:rFonts w:asciiTheme="minorHAnsi" w:hAnsiTheme="minorHAnsi"/>
            <w:bCs/>
            <w:sz w:val="24"/>
            <w:szCs w:val="24"/>
            <w:rPrChange w:id="1854" w:author="utente" w:date="2014-04-06T10:44:00Z">
              <w:rPr>
                <w:b/>
                <w:bCs/>
                <w:sz w:val="24"/>
              </w:rPr>
            </w:rPrChange>
          </w:rPr>
          <w:delText>Disposizioni finali e transitorie</w:delText>
        </w:r>
      </w:del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855" w:author="utente" w:date="2014-04-06T10:41:00Z"/>
          <w:rFonts w:asciiTheme="minorHAnsi" w:hAnsiTheme="minorHAnsi"/>
          <w:bCs/>
          <w:sz w:val="24"/>
          <w:szCs w:val="24"/>
          <w:rPrChange w:id="1856" w:author="utente" w:date="2014-04-06T10:44:00Z">
            <w:rPr>
              <w:del w:id="1857" w:author="utente" w:date="2014-04-06T10:41:00Z"/>
              <w:bCs/>
              <w:sz w:val="24"/>
            </w:rPr>
          </w:rPrChange>
        </w:rPr>
        <w:pPrChange w:id="1858" w:author="utente" w:date="2014-04-06T10:44:00Z">
          <w:pPr>
            <w:spacing w:before="480" w:after="0"/>
            <w:jc w:val="center"/>
          </w:pPr>
        </w:pPrChange>
      </w:pPr>
      <w:del w:id="1859" w:author="utente" w:date="2014-04-06T10:41:00Z">
        <w:r w:rsidRPr="00CA6710" w:rsidDel="00CA6710">
          <w:rPr>
            <w:rFonts w:asciiTheme="minorHAnsi" w:hAnsiTheme="minorHAnsi"/>
            <w:bCs/>
            <w:sz w:val="24"/>
            <w:szCs w:val="24"/>
            <w:rPrChange w:id="1860" w:author="utente" w:date="2014-04-06T10:44:00Z">
              <w:rPr>
                <w:bCs/>
                <w:sz w:val="24"/>
              </w:rPr>
            </w:rPrChange>
          </w:rPr>
          <w:delText>Con l’entrata in vigore del presente regolamento viene abrogato il regolamento di formazione professionale permanente approvato con deliberazione del Consiglio nazionale n. 55 del 2 ottobre 2009.</w:delText>
        </w:r>
      </w:del>
    </w:p>
    <w:p w:rsidR="00946FBD" w:rsidRPr="00CA6710" w:rsidDel="00CA6710" w:rsidRDefault="00946FBD" w:rsidP="00CA6710">
      <w:pPr>
        <w:spacing w:before="120" w:after="120" w:line="240" w:lineRule="auto"/>
        <w:jc w:val="both"/>
        <w:rPr>
          <w:del w:id="1861" w:author="utente" w:date="2014-04-06T10:41:00Z"/>
          <w:rFonts w:asciiTheme="minorHAnsi" w:hAnsiTheme="minorHAnsi"/>
          <w:bCs/>
          <w:sz w:val="24"/>
          <w:szCs w:val="24"/>
          <w:rPrChange w:id="1862" w:author="utente" w:date="2014-04-06T10:44:00Z">
            <w:rPr>
              <w:del w:id="1863" w:author="utente" w:date="2014-04-06T10:41:00Z"/>
              <w:bCs/>
              <w:sz w:val="24"/>
            </w:rPr>
          </w:rPrChange>
        </w:rPr>
        <w:pPrChange w:id="1864" w:author="utente" w:date="2014-04-06T10:44:00Z">
          <w:pPr>
            <w:spacing w:before="480" w:after="0"/>
            <w:jc w:val="center"/>
          </w:pPr>
        </w:pPrChange>
      </w:pPr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865" w:author="utente" w:date="2014-04-06T10:41:00Z"/>
          <w:rFonts w:asciiTheme="minorHAnsi" w:hAnsiTheme="minorHAnsi"/>
          <w:bCs/>
          <w:sz w:val="24"/>
          <w:szCs w:val="24"/>
          <w:rPrChange w:id="1866" w:author="utente" w:date="2014-04-06T10:44:00Z">
            <w:rPr>
              <w:del w:id="1867" w:author="utente" w:date="2014-04-06T10:41:00Z"/>
              <w:bCs/>
              <w:sz w:val="24"/>
            </w:rPr>
          </w:rPrChange>
        </w:rPr>
        <w:pPrChange w:id="1868" w:author="utente" w:date="2014-04-06T10:44:00Z">
          <w:pPr>
            <w:spacing w:before="480" w:after="0"/>
            <w:jc w:val="center"/>
          </w:pPr>
        </w:pPrChange>
      </w:pPr>
      <w:del w:id="1869" w:author="utente" w:date="2014-04-06T10:41:00Z">
        <w:r w:rsidRPr="00CA6710" w:rsidDel="00CA6710">
          <w:rPr>
            <w:rFonts w:asciiTheme="minorHAnsi" w:hAnsiTheme="minorHAnsi"/>
            <w:bCs/>
            <w:sz w:val="24"/>
            <w:szCs w:val="24"/>
            <w:rPrChange w:id="1870" w:author="utente" w:date="2014-04-06T10:44:00Z">
              <w:rPr>
                <w:bCs/>
                <w:sz w:val="24"/>
              </w:rPr>
            </w:rPrChange>
          </w:rPr>
          <w:delText xml:space="preserve"> Ai fini dell’assolvimento dell’obbligo formativo per il triennio 2014-2016 gli iscritti possono chiedere il riconoscimento delle attività svolte nel 2013 e dei relativi crediti formativi professionali. Il riconoscimento dei crediti formativi avviene secondo i criteri stabiliti dal presente regolamento.</w:delText>
        </w:r>
      </w:del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871" w:author="utente" w:date="2014-04-06T10:41:00Z"/>
          <w:rFonts w:asciiTheme="minorHAnsi" w:hAnsiTheme="minorHAnsi"/>
          <w:bCs/>
          <w:sz w:val="24"/>
          <w:szCs w:val="24"/>
          <w:rPrChange w:id="1872" w:author="utente" w:date="2014-04-06T10:44:00Z">
            <w:rPr>
              <w:del w:id="1873" w:author="utente" w:date="2014-04-06T10:41:00Z"/>
              <w:bCs/>
              <w:sz w:val="24"/>
            </w:rPr>
          </w:rPrChange>
        </w:rPr>
        <w:pPrChange w:id="1874" w:author="utente" w:date="2014-04-06T10:44:00Z">
          <w:pPr>
            <w:spacing w:before="480" w:after="0"/>
            <w:jc w:val="center"/>
          </w:pPr>
        </w:pPrChange>
      </w:pPr>
      <w:del w:id="1875" w:author="utente" w:date="2014-04-06T10:41:00Z">
        <w:r w:rsidRPr="00CA6710" w:rsidDel="00CA6710">
          <w:rPr>
            <w:rFonts w:asciiTheme="minorHAnsi" w:hAnsiTheme="minorHAnsi"/>
            <w:bCs/>
            <w:sz w:val="24"/>
            <w:szCs w:val="24"/>
            <w:rPrChange w:id="1876" w:author="utente" w:date="2014-04-06T10:44:00Z">
              <w:rPr>
                <w:bCs/>
                <w:sz w:val="24"/>
              </w:rPr>
            </w:rPrChange>
          </w:rPr>
          <w:delText>In deroga all'art. 12, comma 5,</w:delText>
        </w:r>
        <w:r w:rsidR="00ED2D8E" w:rsidRPr="00CA6710" w:rsidDel="00CA6710">
          <w:rPr>
            <w:rFonts w:asciiTheme="minorHAnsi" w:hAnsiTheme="minorHAnsi"/>
            <w:bCs/>
            <w:sz w:val="24"/>
            <w:szCs w:val="24"/>
            <w:rPrChange w:id="1877" w:author="utente" w:date="2014-04-06T10:44:00Z">
              <w:rPr>
                <w:bCs/>
                <w:sz w:val="24"/>
              </w:rPr>
            </w:rPrChange>
          </w:rPr>
          <w:delText xml:space="preserve">del </w:delText>
        </w:r>
        <w:r w:rsidR="00946FBD" w:rsidRPr="00CA6710" w:rsidDel="00CA6710">
          <w:rPr>
            <w:rFonts w:asciiTheme="minorHAnsi" w:hAnsiTheme="minorHAnsi"/>
            <w:bCs/>
            <w:sz w:val="24"/>
            <w:szCs w:val="24"/>
            <w:rPrChange w:id="1878" w:author="utente" w:date="2014-04-06T10:44:00Z">
              <w:rPr>
                <w:bCs/>
                <w:sz w:val="24"/>
              </w:rPr>
            </w:rPrChange>
          </w:rPr>
          <w:delText xml:space="preserve">presente </w:delText>
        </w:r>
        <w:r w:rsidR="00ED2D8E" w:rsidRPr="00CA6710" w:rsidDel="00CA6710">
          <w:rPr>
            <w:rFonts w:asciiTheme="minorHAnsi" w:hAnsiTheme="minorHAnsi"/>
            <w:bCs/>
            <w:sz w:val="24"/>
            <w:szCs w:val="24"/>
            <w:rPrChange w:id="1879" w:author="utente" w:date="2014-04-06T10:44:00Z">
              <w:rPr>
                <w:bCs/>
                <w:sz w:val="24"/>
              </w:rPr>
            </w:rPrChange>
          </w:rPr>
          <w:delText>regolamento</w:delText>
        </w:r>
        <w:r w:rsidRPr="00CA6710" w:rsidDel="00CA6710">
          <w:rPr>
            <w:rFonts w:asciiTheme="minorHAnsi" w:hAnsiTheme="minorHAnsi"/>
            <w:bCs/>
            <w:sz w:val="24"/>
            <w:szCs w:val="24"/>
            <w:rPrChange w:id="1880" w:author="utente" w:date="2014-04-06T10:44:00Z">
              <w:rPr>
                <w:bCs/>
                <w:sz w:val="24"/>
              </w:rPr>
            </w:rPrChange>
          </w:rPr>
          <w:delText xml:space="preserve"> i piani formativi per l'anno 2014 dovranno essere presentati entro il 31 gennaio 2014.</w:delText>
        </w:r>
      </w:del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881" w:author="utente" w:date="2014-04-06T10:41:00Z"/>
          <w:rFonts w:asciiTheme="minorHAnsi" w:hAnsiTheme="minorHAnsi"/>
          <w:bCs/>
          <w:sz w:val="24"/>
          <w:szCs w:val="24"/>
          <w:rPrChange w:id="1882" w:author="utente" w:date="2014-04-06T10:44:00Z">
            <w:rPr>
              <w:del w:id="1883" w:author="utente" w:date="2014-04-06T10:41:00Z"/>
              <w:bCs/>
              <w:sz w:val="24"/>
            </w:rPr>
          </w:rPrChange>
        </w:rPr>
        <w:pPrChange w:id="1884" w:author="utente" w:date="2014-04-06T10:44:00Z">
          <w:pPr>
            <w:spacing w:before="480" w:after="0"/>
            <w:jc w:val="center"/>
          </w:pPr>
        </w:pPrChange>
      </w:pPr>
      <w:del w:id="1885" w:author="utente" w:date="2014-04-06T10:41:00Z">
        <w:r w:rsidRPr="00CA6710" w:rsidDel="00CA6710">
          <w:rPr>
            <w:rFonts w:asciiTheme="minorHAnsi" w:hAnsiTheme="minorHAnsi"/>
            <w:bCs/>
            <w:sz w:val="24"/>
            <w:szCs w:val="24"/>
            <w:rPrChange w:id="1886" w:author="utente" w:date="2014-04-06T10:44:00Z">
              <w:rPr>
                <w:bCs/>
                <w:sz w:val="24"/>
              </w:rPr>
            </w:rPrChange>
          </w:rPr>
          <w:delText xml:space="preserve">Entro il 31 ottobre 2013 con deliberazione del Consiglio </w:delText>
        </w:r>
        <w:r w:rsidR="00EB2C67" w:rsidRPr="00CA6710" w:rsidDel="00CA6710">
          <w:rPr>
            <w:rFonts w:asciiTheme="minorHAnsi" w:hAnsiTheme="minorHAnsi"/>
            <w:bCs/>
            <w:sz w:val="24"/>
            <w:szCs w:val="24"/>
            <w:rPrChange w:id="1887" w:author="utente" w:date="2014-04-06T10:44:00Z">
              <w:rPr>
                <w:bCs/>
                <w:sz w:val="24"/>
              </w:rPr>
            </w:rPrChange>
          </w:rPr>
          <w:delText>N</w:delText>
        </w:r>
        <w:r w:rsidRPr="00CA6710" w:rsidDel="00CA6710">
          <w:rPr>
            <w:rFonts w:asciiTheme="minorHAnsi" w:hAnsiTheme="minorHAnsi"/>
            <w:bCs/>
            <w:sz w:val="24"/>
            <w:szCs w:val="24"/>
            <w:rPrChange w:id="1888" w:author="utente" w:date="2014-04-06T10:44:00Z">
              <w:rPr>
                <w:bCs/>
                <w:sz w:val="24"/>
              </w:rPr>
            </w:rPrChange>
          </w:rPr>
          <w:delText>azionale sono definite le procedure relative alla gestione dell’implementazione del SIDAF di cui all'art. 14.</w:delText>
        </w:r>
      </w:del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889" w:author="utente" w:date="2014-04-06T10:41:00Z"/>
          <w:rStyle w:val="normarticoli1"/>
          <w:rFonts w:asciiTheme="minorHAnsi" w:hAnsiTheme="minorHAnsi"/>
          <w:b w:val="0"/>
          <w:rPrChange w:id="1890" w:author="utente" w:date="2014-04-06T10:44:00Z">
            <w:rPr>
              <w:del w:id="1891" w:author="utente" w:date="2014-04-06T10:41:00Z"/>
              <w:rStyle w:val="normarticoli1"/>
              <w:sz w:val="20"/>
            </w:rPr>
          </w:rPrChange>
        </w:rPr>
        <w:pPrChange w:id="1892" w:author="utente" w:date="2014-04-06T10:44:00Z">
          <w:pPr>
            <w:spacing w:before="480" w:after="0"/>
            <w:jc w:val="center"/>
          </w:pPr>
        </w:pPrChange>
      </w:pPr>
      <w:del w:id="1893" w:author="utente" w:date="2014-04-06T10:41:00Z">
        <w:r w:rsidRPr="00CA6710" w:rsidDel="00CA6710">
          <w:rPr>
            <w:rFonts w:asciiTheme="minorHAnsi" w:hAnsiTheme="minorHAnsi"/>
            <w:bCs/>
            <w:sz w:val="24"/>
            <w:szCs w:val="24"/>
            <w:rPrChange w:id="1894" w:author="utente" w:date="2014-04-06T10:44:00Z">
              <w:rPr>
                <w:bCs/>
                <w:sz w:val="24"/>
              </w:rPr>
            </w:rPrChange>
          </w:rPr>
          <w:delText>In relazione alle disposizioni del presente regolamento, il Consiglio Nazionale può emanare delibere di attuazione, coordinamento e indirizzo che definiscono modalità e procedure di svolgimento delle attività di formazione professionale continua.</w:delText>
        </w:r>
      </w:del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895" w:author="utente" w:date="2014-04-06T10:44:00Z"/>
          <w:rFonts w:asciiTheme="minorHAnsi" w:hAnsiTheme="minorHAnsi"/>
          <w:bCs/>
          <w:sz w:val="24"/>
          <w:szCs w:val="24"/>
          <w:rPrChange w:id="1896" w:author="utente" w:date="2014-04-06T10:44:00Z">
            <w:rPr>
              <w:del w:id="1897" w:author="utente" w:date="2014-04-06T10:44:00Z"/>
              <w:b/>
              <w:bCs/>
              <w:sz w:val="24"/>
            </w:rPr>
          </w:rPrChange>
        </w:rPr>
        <w:pPrChange w:id="1898" w:author="utente" w:date="2014-04-06T10:44:00Z">
          <w:pPr>
            <w:spacing w:before="480" w:after="0"/>
            <w:jc w:val="center"/>
          </w:pPr>
        </w:pPrChange>
      </w:pPr>
      <w:del w:id="1899" w:author="utente" w:date="2014-04-06T10:44:00Z">
        <w:r w:rsidRPr="00CA6710" w:rsidDel="00CA6710">
          <w:rPr>
            <w:rStyle w:val="normarticoli1"/>
            <w:rFonts w:asciiTheme="minorHAnsi" w:hAnsiTheme="minorHAnsi"/>
            <w:b w:val="0"/>
            <w:rPrChange w:id="1900" w:author="utente" w:date="2014-04-06T10:44:00Z">
              <w:rPr>
                <w:rStyle w:val="normarticoli1"/>
                <w:sz w:val="20"/>
              </w:rPr>
            </w:rPrChange>
          </w:rPr>
          <w:delText>Art. 22</w:delText>
        </w:r>
      </w:del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901" w:author="utente" w:date="2014-04-06T10:44:00Z"/>
          <w:rFonts w:asciiTheme="minorHAnsi" w:hAnsiTheme="minorHAnsi"/>
          <w:bCs/>
          <w:sz w:val="24"/>
          <w:szCs w:val="24"/>
          <w:rPrChange w:id="1902" w:author="utente" w:date="2014-04-06T10:44:00Z">
            <w:rPr>
              <w:del w:id="1903" w:author="utente" w:date="2014-04-06T10:44:00Z"/>
              <w:bCs/>
              <w:sz w:val="24"/>
            </w:rPr>
          </w:rPrChange>
        </w:rPr>
        <w:pPrChange w:id="1904" w:author="utente" w:date="2014-04-06T10:44:00Z">
          <w:pPr>
            <w:spacing w:before="480" w:after="0"/>
            <w:jc w:val="center"/>
          </w:pPr>
        </w:pPrChange>
      </w:pPr>
      <w:del w:id="1905" w:author="utente" w:date="2014-04-06T10:44:00Z">
        <w:r w:rsidRPr="00CA6710" w:rsidDel="00CA6710">
          <w:rPr>
            <w:rFonts w:asciiTheme="minorHAnsi" w:hAnsiTheme="minorHAnsi"/>
            <w:bCs/>
            <w:sz w:val="24"/>
            <w:szCs w:val="24"/>
            <w:rPrChange w:id="1906" w:author="utente" w:date="2014-04-06T10:44:00Z">
              <w:rPr>
                <w:b/>
                <w:bCs/>
                <w:sz w:val="24"/>
              </w:rPr>
            </w:rPrChange>
          </w:rPr>
          <w:delText>Entrata in vigore</w:delText>
        </w:r>
      </w:del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907" w:author="utente" w:date="2014-04-06T10:44:00Z"/>
          <w:rFonts w:asciiTheme="minorHAnsi" w:hAnsiTheme="minorHAnsi"/>
          <w:bCs/>
          <w:sz w:val="24"/>
          <w:szCs w:val="24"/>
          <w:rPrChange w:id="1908" w:author="utente" w:date="2014-04-06T10:44:00Z">
            <w:rPr>
              <w:del w:id="1909" w:author="utente" w:date="2014-04-06T10:44:00Z"/>
              <w:bCs/>
              <w:sz w:val="24"/>
            </w:rPr>
          </w:rPrChange>
        </w:rPr>
        <w:pPrChange w:id="1910" w:author="utente" w:date="2014-04-06T10:44:00Z">
          <w:pPr>
            <w:spacing w:before="480" w:after="0"/>
            <w:jc w:val="center"/>
          </w:pPr>
        </w:pPrChange>
      </w:pPr>
      <w:del w:id="1911" w:author="utente" w:date="2014-04-06T10:44:00Z">
        <w:r w:rsidRPr="00CA6710" w:rsidDel="00CA6710">
          <w:rPr>
            <w:rFonts w:asciiTheme="minorHAnsi" w:hAnsiTheme="minorHAnsi"/>
            <w:bCs/>
            <w:sz w:val="24"/>
            <w:szCs w:val="24"/>
            <w:rPrChange w:id="1912" w:author="utente" w:date="2014-04-06T10:44:00Z">
              <w:rPr>
                <w:bCs/>
                <w:sz w:val="24"/>
              </w:rPr>
            </w:rPrChange>
          </w:rPr>
          <w:delText>Il presente regolamento entra in vigore il 1 gennaio 2014.</w:delText>
        </w:r>
      </w:del>
    </w:p>
    <w:p w:rsidR="00A1576E" w:rsidRPr="00CA6710" w:rsidDel="00CA6710" w:rsidRDefault="00A1576E" w:rsidP="00CA6710">
      <w:pPr>
        <w:spacing w:before="120" w:after="120" w:line="240" w:lineRule="auto"/>
        <w:jc w:val="both"/>
        <w:rPr>
          <w:del w:id="1913" w:author="utente" w:date="2014-04-06T10:44:00Z"/>
          <w:rFonts w:asciiTheme="minorHAnsi" w:hAnsiTheme="minorHAnsi"/>
          <w:bCs/>
          <w:sz w:val="24"/>
          <w:szCs w:val="24"/>
          <w:rPrChange w:id="1914" w:author="utente" w:date="2014-04-06T10:44:00Z">
            <w:rPr>
              <w:del w:id="1915" w:author="utente" w:date="2014-04-06T10:44:00Z"/>
              <w:bCs/>
              <w:sz w:val="24"/>
            </w:rPr>
          </w:rPrChange>
        </w:rPr>
        <w:pPrChange w:id="1916" w:author="utente" w:date="2014-04-06T10:44:00Z">
          <w:pPr>
            <w:spacing w:before="480" w:after="0"/>
            <w:jc w:val="center"/>
          </w:pPr>
        </w:pPrChange>
      </w:pPr>
      <w:del w:id="1917" w:author="utente" w:date="2014-04-06T10:44:00Z">
        <w:r w:rsidRPr="00CA6710" w:rsidDel="00CA6710">
          <w:rPr>
            <w:rFonts w:asciiTheme="minorHAnsi" w:hAnsiTheme="minorHAnsi"/>
            <w:bCs/>
            <w:sz w:val="24"/>
            <w:szCs w:val="24"/>
            <w:rPrChange w:id="1918" w:author="utente" w:date="2014-04-06T10:44:00Z">
              <w:rPr>
                <w:bCs/>
                <w:sz w:val="24"/>
              </w:rPr>
            </w:rPrChange>
          </w:rPr>
          <w:delText>Le modifiche al presente regolamento seguono la procedura prevista dall’art. 7 del DPR 137/2012.</w:delText>
        </w:r>
      </w:del>
    </w:p>
    <w:tbl>
      <w:tblPr>
        <w:tblpPr w:leftFromText="141" w:rightFromText="141" w:horzAnchor="margin" w:tblpXSpec="right" w:tblpY="300"/>
        <w:tblW w:w="6803" w:type="dxa"/>
        <w:tblLayout w:type="fixed"/>
        <w:tblLook w:val="0000"/>
        <w:tblPrChange w:id="1919" w:author="utente" w:date="2014-04-06T10:41:00Z">
          <w:tblPr>
            <w:tblW w:w="6803" w:type="dxa"/>
            <w:tblInd w:w="5796" w:type="dxa"/>
            <w:tblLayout w:type="fixed"/>
            <w:tblLook w:val="0000"/>
          </w:tblPr>
        </w:tblPrChange>
      </w:tblPr>
      <w:tblGrid>
        <w:gridCol w:w="6803"/>
        <w:tblGridChange w:id="1920">
          <w:tblGrid>
            <w:gridCol w:w="6803"/>
          </w:tblGrid>
        </w:tblGridChange>
      </w:tblGrid>
      <w:tr w:rsidR="00946FBD" w:rsidRPr="00CA6710" w:rsidDel="00CA6710" w:rsidTr="00CA6710">
        <w:trPr>
          <w:trHeight w:val="860"/>
          <w:del w:id="1921" w:author="utente" w:date="2014-04-06T10:44:00Z"/>
          <w:trPrChange w:id="1922" w:author="utente" w:date="2014-04-06T10:41:00Z">
            <w:trPr>
              <w:trHeight w:val="860"/>
            </w:trPr>
          </w:trPrChange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1923" w:author="utente" w:date="2014-04-06T10:41:00Z">
              <w:tcPr>
                <w:tcW w:w="68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946FBD" w:rsidRPr="00CA6710" w:rsidDel="00CA6710" w:rsidRDefault="00946FBD" w:rsidP="00CA6710">
            <w:pPr>
              <w:spacing w:before="120" w:after="120" w:line="240" w:lineRule="auto"/>
              <w:jc w:val="both"/>
              <w:rPr>
                <w:del w:id="1924" w:author="utente" w:date="2014-04-06T10:44:00Z"/>
                <w:rFonts w:asciiTheme="minorHAnsi" w:hAnsiTheme="minorHAnsi" w:cs="Arial"/>
                <w:i/>
                <w:sz w:val="24"/>
                <w:szCs w:val="24"/>
                <w:rPrChange w:id="1925" w:author="utente" w:date="2014-04-06T10:44:00Z">
                  <w:rPr>
                    <w:del w:id="1926" w:author="utente" w:date="2014-04-06T10:44:00Z"/>
                    <w:rFonts w:cs="Arial"/>
                    <w:b/>
                    <w:i/>
                    <w:sz w:val="24"/>
                    <w:szCs w:val="24"/>
                  </w:rPr>
                </w:rPrChange>
              </w:rPr>
              <w:pPrChange w:id="1927" w:author="utente" w:date="2014-04-06T10:44:00Z">
                <w:pPr>
                  <w:spacing w:before="480" w:after="0"/>
                  <w:jc w:val="center"/>
                </w:pPr>
              </w:pPrChange>
            </w:pPr>
            <w:moveFromRangeStart w:id="1928" w:author="utente" w:date="2014-04-06T10:41:00Z" w:name="move384544233"/>
            <w:moveFrom w:id="1929" w:author="utente" w:date="2014-04-06T10:41:00Z">
              <w:del w:id="1930" w:author="utente" w:date="2014-04-06T10:44:00Z">
                <w:r w:rsidRPr="00CA6710" w:rsidDel="00CA6710">
                  <w:rPr>
                    <w:rFonts w:asciiTheme="minorHAnsi" w:hAnsiTheme="minorHAnsi" w:cs="Arial"/>
                    <w:sz w:val="24"/>
                    <w:szCs w:val="24"/>
                    <w:rPrChange w:id="1931" w:author="utente" w:date="2014-04-06T10:44:00Z">
                      <w:rPr>
                        <w:rFonts w:cs="Arial"/>
                        <w:b/>
                        <w:sz w:val="24"/>
                        <w:szCs w:val="24"/>
                      </w:rPr>
                    </w:rPrChange>
                  </w:rPr>
                  <w:delText>l Presidente</w:delText>
                </w:r>
              </w:del>
            </w:moveFrom>
          </w:p>
        </w:tc>
      </w:tr>
      <w:tr w:rsidR="00946FBD" w:rsidRPr="00CA6710" w:rsidDel="00CA6710" w:rsidTr="00CA6710">
        <w:trPr>
          <w:trHeight w:val="582"/>
          <w:del w:id="1932" w:author="utente" w:date="2014-04-06T10:44:00Z"/>
          <w:trPrChange w:id="1933" w:author="utente" w:date="2014-04-06T10:41:00Z">
            <w:trPr>
              <w:trHeight w:val="582"/>
            </w:trPr>
          </w:trPrChange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1934" w:author="utente" w:date="2014-04-06T10:41:00Z">
              <w:tcPr>
                <w:tcW w:w="68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946FBD" w:rsidRPr="00CA6710" w:rsidDel="00CA6710" w:rsidRDefault="00946FBD" w:rsidP="00CA6710">
            <w:pPr>
              <w:spacing w:before="120" w:after="120" w:line="240" w:lineRule="auto"/>
              <w:jc w:val="both"/>
              <w:rPr>
                <w:del w:id="1935" w:author="utente" w:date="2014-04-06T10:44:00Z"/>
                <w:rFonts w:asciiTheme="minorHAnsi" w:hAnsiTheme="minorHAnsi"/>
                <w:sz w:val="24"/>
                <w:szCs w:val="24"/>
                <w:rPrChange w:id="1936" w:author="utente" w:date="2014-04-06T10:44:00Z">
                  <w:rPr>
                    <w:del w:id="1937" w:author="utente" w:date="2014-04-06T10:44:00Z"/>
                  </w:rPr>
                </w:rPrChange>
              </w:rPr>
              <w:pPrChange w:id="1938" w:author="utente" w:date="2014-04-06T10:44:00Z">
                <w:pPr>
                  <w:spacing w:before="480" w:after="0"/>
                  <w:jc w:val="center"/>
                </w:pPr>
              </w:pPrChange>
            </w:pPr>
            <w:moveFrom w:id="1939" w:author="utente" w:date="2014-04-06T10:41:00Z">
              <w:del w:id="1940" w:author="utente" w:date="2014-04-06T10:44:00Z">
                <w:r w:rsidRPr="00CA6710" w:rsidDel="00CA6710">
                  <w:rPr>
                    <w:rFonts w:asciiTheme="minorHAnsi" w:hAnsiTheme="minorHAnsi" w:cs="Arial"/>
                    <w:i/>
                    <w:sz w:val="24"/>
                    <w:szCs w:val="24"/>
                    <w:rPrChange w:id="1941" w:author="utente" w:date="2014-04-06T10:44:00Z">
                      <w:rPr>
                        <w:rFonts w:cs="Arial"/>
                        <w:b/>
                        <w:i/>
                        <w:sz w:val="24"/>
                        <w:szCs w:val="24"/>
                      </w:rPr>
                    </w:rPrChange>
                  </w:rPr>
                  <w:delText>f.to Andrea Sisti, dottore agronomo</w:delText>
                </w:r>
              </w:del>
            </w:moveFrom>
          </w:p>
        </w:tc>
      </w:tr>
    </w:tbl>
    <w:tbl>
      <w:tblPr>
        <w:tblpPr w:leftFromText="141" w:rightFromText="141" w:vertAnchor="page" w:horzAnchor="margin" w:tblpXSpec="right" w:tblpY="13051"/>
        <w:tblW w:w="6803" w:type="dxa"/>
        <w:tblLayout w:type="fixed"/>
        <w:tblLook w:val="0000"/>
      </w:tblPr>
      <w:tblGrid>
        <w:gridCol w:w="6803"/>
      </w:tblGrid>
      <w:tr w:rsidR="007253DF" w:rsidRPr="00CA6710" w:rsidDel="00CA6710" w:rsidTr="00CA6710">
        <w:trPr>
          <w:trHeight w:val="860"/>
          <w:del w:id="1942" w:author="utente" w:date="2014-04-06T10:44:00Z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moveFromRangeEnd w:id="1928"/>
          <w:p w:rsidR="00CA6710" w:rsidRPr="00CA6710" w:rsidDel="00CA6710" w:rsidRDefault="00CA6710" w:rsidP="00CA6710">
            <w:pPr>
              <w:spacing w:before="120" w:after="120" w:line="240" w:lineRule="auto"/>
              <w:jc w:val="both"/>
              <w:rPr>
                <w:del w:id="1943" w:author="utente" w:date="2014-04-06T10:44:00Z"/>
                <w:rFonts w:asciiTheme="minorHAnsi" w:hAnsiTheme="minorHAnsi" w:cs="Arial"/>
                <w:i/>
                <w:sz w:val="24"/>
                <w:szCs w:val="24"/>
                <w:rPrChange w:id="1944" w:author="utente" w:date="2014-04-06T10:44:00Z">
                  <w:rPr>
                    <w:del w:id="1945" w:author="utente" w:date="2014-04-06T10:44:00Z"/>
                    <w:rFonts w:cs="Arial"/>
                    <w:b/>
                    <w:i/>
                    <w:sz w:val="24"/>
                    <w:szCs w:val="24"/>
                  </w:rPr>
                </w:rPrChange>
              </w:rPr>
              <w:pPrChange w:id="1946" w:author="utente" w:date="2014-04-06T10:44:00Z">
                <w:pPr>
                  <w:spacing w:before="480" w:after="0"/>
                  <w:jc w:val="center"/>
                </w:pPr>
              </w:pPrChange>
            </w:pPr>
            <w:moveToRangeStart w:id="1947" w:author="utente" w:date="2014-04-06T10:41:00Z" w:name="move384544233"/>
            <w:moveTo w:id="1948" w:author="utente" w:date="2014-04-06T10:41:00Z">
              <w:del w:id="1949" w:author="utente" w:date="2014-04-06T10:44:00Z">
                <w:r w:rsidRPr="00CA6710" w:rsidDel="00CA6710">
                  <w:rPr>
                    <w:rFonts w:asciiTheme="minorHAnsi" w:hAnsiTheme="minorHAnsi" w:cs="Arial"/>
                    <w:sz w:val="24"/>
                    <w:szCs w:val="24"/>
                    <w:rPrChange w:id="1950" w:author="utente" w:date="2014-04-06T10:44:00Z">
                      <w:rPr>
                        <w:rFonts w:cs="Arial"/>
                        <w:b/>
                        <w:sz w:val="24"/>
                        <w:szCs w:val="24"/>
                      </w:rPr>
                    </w:rPrChange>
                  </w:rPr>
                  <w:delText>l Presidente</w:delText>
                </w:r>
              </w:del>
            </w:moveTo>
          </w:p>
        </w:tc>
      </w:tr>
      <w:tr w:rsidR="007253DF" w:rsidRPr="00CA6710" w:rsidDel="00CA6710" w:rsidTr="00CA6710">
        <w:trPr>
          <w:trHeight w:val="582"/>
          <w:del w:id="1951" w:author="utente" w:date="2014-04-06T10:44:00Z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6710" w:rsidRPr="00CA6710" w:rsidDel="00CA6710" w:rsidRDefault="00CA6710" w:rsidP="00CA6710">
            <w:pPr>
              <w:spacing w:before="120" w:after="120" w:line="240" w:lineRule="auto"/>
              <w:jc w:val="both"/>
              <w:rPr>
                <w:del w:id="1952" w:author="utente" w:date="2014-04-06T10:44:00Z"/>
                <w:rFonts w:asciiTheme="minorHAnsi" w:hAnsiTheme="minorHAnsi"/>
                <w:sz w:val="24"/>
                <w:szCs w:val="24"/>
                <w:rPrChange w:id="1953" w:author="utente" w:date="2014-04-06T10:44:00Z">
                  <w:rPr>
                    <w:del w:id="1954" w:author="utente" w:date="2014-04-06T10:44:00Z"/>
                  </w:rPr>
                </w:rPrChange>
              </w:rPr>
              <w:pPrChange w:id="1955" w:author="utente" w:date="2014-04-06T10:44:00Z">
                <w:pPr>
                  <w:spacing w:before="480" w:after="0"/>
                  <w:jc w:val="center"/>
                </w:pPr>
              </w:pPrChange>
            </w:pPr>
            <w:moveTo w:id="1956" w:author="utente" w:date="2014-04-06T10:41:00Z">
              <w:del w:id="1957" w:author="utente" w:date="2014-04-06T10:44:00Z">
                <w:r w:rsidRPr="00CA6710" w:rsidDel="00CA6710">
                  <w:rPr>
                    <w:rFonts w:asciiTheme="minorHAnsi" w:hAnsiTheme="minorHAnsi" w:cs="Arial"/>
                    <w:i/>
                    <w:sz w:val="24"/>
                    <w:szCs w:val="24"/>
                    <w:rPrChange w:id="1958" w:author="utente" w:date="2014-04-06T10:44:00Z">
                      <w:rPr>
                        <w:rFonts w:cs="Arial"/>
                        <w:b/>
                        <w:i/>
                        <w:sz w:val="24"/>
                        <w:szCs w:val="24"/>
                      </w:rPr>
                    </w:rPrChange>
                  </w:rPr>
                  <w:delText>f.to Andrea Sisti, dottore agronomo</w:delText>
                </w:r>
              </w:del>
            </w:moveTo>
          </w:p>
        </w:tc>
      </w:tr>
    </w:tbl>
    <w:moveToRangeEnd w:id="1947"/>
    <w:p w:rsidR="005B5B37" w:rsidRDefault="00AD1C53" w:rsidP="005B5B37">
      <w:pPr>
        <w:autoSpaceDE w:val="0"/>
        <w:rPr>
          <w:ins w:id="1959" w:author="utente" w:date="2014-04-06T10:48:00Z"/>
          <w:sz w:val="24"/>
          <w:szCs w:val="19"/>
        </w:rPr>
        <w:pPrChange w:id="1960" w:author="utente" w:date="2014-04-06T10:49:00Z">
          <w:pPr>
            <w:autoSpaceDE w:val="0"/>
            <w:jc w:val="center"/>
          </w:pPr>
        </w:pPrChange>
      </w:pPr>
      <w:ins w:id="1961" w:author="utente" w:date="2014-04-06T10:56:00Z">
        <w:r>
          <w:rPr>
            <w:b/>
            <w:sz w:val="24"/>
            <w:szCs w:val="19"/>
          </w:rPr>
          <w:t xml:space="preserve">Rispetto alle </w:t>
        </w:r>
      </w:ins>
      <w:ins w:id="1962" w:author="utente" w:date="2014-04-06T10:48:00Z">
        <w:r w:rsidR="005B5B37">
          <w:rPr>
            <w:b/>
            <w:sz w:val="24"/>
            <w:szCs w:val="19"/>
          </w:rPr>
          <w:t>Convenzioni con le Università</w:t>
        </w:r>
      </w:ins>
    </w:p>
    <w:p w:rsidR="005B5B37" w:rsidRPr="005B5B37" w:rsidRDefault="005B5B37" w:rsidP="005B5B37">
      <w:pPr>
        <w:numPr>
          <w:ilvl w:val="0"/>
          <w:numId w:val="71"/>
        </w:numPr>
        <w:autoSpaceDE w:val="0"/>
        <w:spacing w:before="120" w:after="120" w:line="240" w:lineRule="auto"/>
        <w:ind w:left="1003" w:hanging="357"/>
        <w:jc w:val="both"/>
        <w:rPr>
          <w:ins w:id="1963" w:author="utente" w:date="2014-04-06T10:48:00Z"/>
          <w:sz w:val="24"/>
          <w:szCs w:val="19"/>
          <w:rPrChange w:id="1964" w:author="utente" w:date="2014-04-06T10:49:00Z">
            <w:rPr>
              <w:ins w:id="1965" w:author="utente" w:date="2014-04-06T10:48:00Z"/>
              <w:sz w:val="24"/>
              <w:szCs w:val="19"/>
            </w:rPr>
          </w:rPrChange>
        </w:rPr>
        <w:pPrChange w:id="1966" w:author="utente" w:date="2014-04-06T10:50:00Z">
          <w:pPr>
            <w:numPr>
              <w:numId w:val="70"/>
            </w:numPr>
            <w:tabs>
              <w:tab w:val="num" w:pos="0"/>
            </w:tabs>
            <w:autoSpaceDE w:val="0"/>
            <w:ind w:left="720" w:hanging="360"/>
            <w:jc w:val="both"/>
          </w:pPr>
        </w:pPrChange>
      </w:pPr>
      <w:ins w:id="1967" w:author="utente" w:date="2014-04-06T10:48:00Z">
        <w:r w:rsidRPr="005B5B37">
          <w:rPr>
            <w:sz w:val="24"/>
            <w:szCs w:val="19"/>
            <w:rPrChange w:id="1968" w:author="utente" w:date="2014-04-06T10:49:00Z">
              <w:rPr>
                <w:sz w:val="24"/>
                <w:szCs w:val="19"/>
              </w:rPr>
            </w:rPrChange>
          </w:rPr>
          <w:t>Con apposite convenzioni stipulate tra il Consiglio nazionale e le Università possono essere stabilite regole comuni di riconoscimento reciproco dei crediti formativi professionali e universitari.</w:t>
        </w:r>
      </w:ins>
    </w:p>
    <w:p w:rsidR="005B5B37" w:rsidRPr="005B5B37" w:rsidRDefault="005B5B37" w:rsidP="005B5B37">
      <w:pPr>
        <w:numPr>
          <w:ilvl w:val="0"/>
          <w:numId w:val="71"/>
        </w:numPr>
        <w:autoSpaceDE w:val="0"/>
        <w:spacing w:before="120" w:after="120" w:line="240" w:lineRule="auto"/>
        <w:ind w:left="1003" w:hanging="357"/>
        <w:jc w:val="both"/>
        <w:rPr>
          <w:ins w:id="1969" w:author="utente" w:date="2014-04-06T10:48:00Z"/>
          <w:rStyle w:val="normarticoli1"/>
          <w:b w:val="0"/>
          <w:sz w:val="20"/>
          <w:rPrChange w:id="1970" w:author="utente" w:date="2014-04-06T10:49:00Z">
            <w:rPr>
              <w:ins w:id="1971" w:author="utente" w:date="2014-04-06T10:48:00Z"/>
              <w:rStyle w:val="normarticoli1"/>
              <w:sz w:val="20"/>
            </w:rPr>
          </w:rPrChange>
        </w:rPr>
        <w:pPrChange w:id="1972" w:author="utente" w:date="2014-04-06T10:50:00Z">
          <w:pPr>
            <w:numPr>
              <w:numId w:val="70"/>
            </w:numPr>
            <w:tabs>
              <w:tab w:val="num" w:pos="0"/>
            </w:tabs>
            <w:autoSpaceDE w:val="0"/>
            <w:ind w:left="720" w:hanging="360"/>
            <w:jc w:val="both"/>
          </w:pPr>
        </w:pPrChange>
      </w:pPr>
      <w:ins w:id="1973" w:author="utente" w:date="2014-04-06T10:48:00Z">
        <w:r w:rsidRPr="005B5B37">
          <w:rPr>
            <w:sz w:val="24"/>
            <w:szCs w:val="19"/>
            <w:rPrChange w:id="1974" w:author="utente" w:date="2014-04-06T10:49:00Z">
              <w:rPr>
                <w:sz w:val="24"/>
                <w:szCs w:val="19"/>
              </w:rPr>
            </w:rPrChange>
          </w:rPr>
          <w:t xml:space="preserve">Ai fini dell'attuazione del comma 1 sono valide le convenzioni già stipulate dal Consiglio Nazionale alla data di pubblicazione del </w:t>
        </w:r>
      </w:ins>
      <w:ins w:id="1975" w:author="utente" w:date="2014-04-06T10:49:00Z">
        <w:r>
          <w:rPr>
            <w:sz w:val="24"/>
            <w:szCs w:val="19"/>
          </w:rPr>
          <w:t>Regolamento di Formazione</w:t>
        </w:r>
      </w:ins>
      <w:ins w:id="1976" w:author="utente" w:date="2014-04-06T10:48:00Z">
        <w:r w:rsidRPr="005B5B37">
          <w:rPr>
            <w:sz w:val="24"/>
            <w:szCs w:val="19"/>
            <w:rPrChange w:id="1977" w:author="utente" w:date="2014-04-06T10:49:00Z">
              <w:rPr>
                <w:sz w:val="24"/>
                <w:szCs w:val="19"/>
              </w:rPr>
            </w:rPrChange>
          </w:rPr>
          <w:t>, se rispettose di quanto previsto dall’articolo 7, comma4, del D.P.R. 7agosto 2012, n.137</w:t>
        </w:r>
      </w:ins>
    </w:p>
    <w:p w:rsidR="00920BB0" w:rsidRDefault="00920BB0" w:rsidP="00920BB0">
      <w:pPr>
        <w:spacing w:before="120" w:after="120" w:line="240" w:lineRule="auto"/>
        <w:jc w:val="both"/>
        <w:rPr>
          <w:ins w:id="1978" w:author="utente" w:date="2014-04-06T10:58:00Z"/>
          <w:b/>
          <w:bCs/>
          <w:sz w:val="24"/>
        </w:rPr>
        <w:pPrChange w:id="1979" w:author="utente" w:date="2014-04-06T10:58:00Z">
          <w:pPr>
            <w:spacing w:after="360"/>
            <w:jc w:val="center"/>
          </w:pPr>
        </w:pPrChange>
      </w:pPr>
    </w:p>
    <w:p w:rsidR="005B5B37" w:rsidRDefault="00AD1C53" w:rsidP="00920BB0">
      <w:pPr>
        <w:spacing w:before="120" w:after="120" w:line="240" w:lineRule="auto"/>
        <w:jc w:val="both"/>
        <w:rPr>
          <w:ins w:id="1980" w:author="utente" w:date="2014-04-06T10:51:00Z"/>
          <w:bCs/>
          <w:sz w:val="24"/>
          <w:szCs w:val="19"/>
        </w:rPr>
        <w:pPrChange w:id="1981" w:author="utente" w:date="2014-04-06T10:58:00Z">
          <w:pPr>
            <w:spacing w:after="360"/>
            <w:jc w:val="center"/>
          </w:pPr>
        </w:pPrChange>
      </w:pPr>
      <w:ins w:id="1982" w:author="utente" w:date="2014-04-06T10:56:00Z">
        <w:r>
          <w:rPr>
            <w:b/>
            <w:bCs/>
            <w:sz w:val="24"/>
          </w:rPr>
          <w:t>Rispetto allo s</w:t>
        </w:r>
      </w:ins>
      <w:ins w:id="1983" w:author="utente" w:date="2014-04-06T10:51:00Z">
        <w:r w:rsidR="005B5B37">
          <w:rPr>
            <w:b/>
            <w:bCs/>
            <w:sz w:val="24"/>
          </w:rPr>
          <w:t>volgimento delle attività formative e Piani annuali dell’offerta formativa</w:t>
        </w:r>
      </w:ins>
    </w:p>
    <w:p w:rsidR="005B5B37" w:rsidRPr="005B5B37" w:rsidRDefault="005B5B37" w:rsidP="00920BB0">
      <w:pPr>
        <w:numPr>
          <w:ilvl w:val="0"/>
          <w:numId w:val="72"/>
        </w:numPr>
        <w:autoSpaceDE w:val="0"/>
        <w:spacing w:before="120" w:after="120" w:line="240" w:lineRule="auto"/>
        <w:jc w:val="both"/>
        <w:rPr>
          <w:ins w:id="1984" w:author="utente" w:date="2014-04-06T10:51:00Z"/>
          <w:bCs/>
          <w:sz w:val="24"/>
          <w:szCs w:val="19"/>
          <w:rPrChange w:id="1985" w:author="utente" w:date="2014-04-06T10:52:00Z">
            <w:rPr>
              <w:ins w:id="1986" w:author="utente" w:date="2014-04-06T10:51:00Z"/>
              <w:bCs/>
              <w:sz w:val="24"/>
              <w:szCs w:val="19"/>
            </w:rPr>
          </w:rPrChange>
        </w:rPr>
        <w:pPrChange w:id="1987" w:author="utente" w:date="2014-04-06T10:58:00Z">
          <w:pPr>
            <w:numPr>
              <w:numId w:val="57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1988" w:author="utente" w:date="2014-04-06T10:51:00Z">
        <w:r w:rsidRPr="005B5B37">
          <w:rPr>
            <w:bCs/>
            <w:sz w:val="24"/>
            <w:szCs w:val="19"/>
            <w:rPrChange w:id="1989" w:author="utente" w:date="2014-04-06T10:52:00Z">
              <w:rPr>
                <w:bCs/>
                <w:sz w:val="24"/>
                <w:szCs w:val="19"/>
              </w:rPr>
            </w:rPrChange>
          </w:rPr>
          <w:t>Il piano annuale dell’offerta formativa è lo strumento di pianificazione delle attività formative finalizzato agli iscritti per ottemperare all’obbligo formativo di cui all’art. 2.</w:t>
        </w:r>
      </w:ins>
    </w:p>
    <w:p w:rsidR="005B5B37" w:rsidRPr="005B5B37" w:rsidRDefault="00B66088" w:rsidP="005B5B37">
      <w:pPr>
        <w:pStyle w:val="Paragrafoelenco"/>
        <w:numPr>
          <w:ilvl w:val="0"/>
          <w:numId w:val="72"/>
        </w:numPr>
        <w:autoSpaceDE w:val="0"/>
        <w:spacing w:before="120" w:after="120" w:line="240" w:lineRule="auto"/>
        <w:jc w:val="both"/>
        <w:rPr>
          <w:ins w:id="1990" w:author="utente" w:date="2014-04-06T10:51:00Z"/>
          <w:bCs/>
          <w:sz w:val="24"/>
          <w:szCs w:val="19"/>
          <w:rPrChange w:id="1991" w:author="utente" w:date="2014-04-06T10:52:00Z">
            <w:rPr>
              <w:ins w:id="1992" w:author="utente" w:date="2014-04-06T10:51:00Z"/>
              <w:bCs/>
              <w:sz w:val="24"/>
              <w:szCs w:val="19"/>
            </w:rPr>
          </w:rPrChange>
        </w:rPr>
        <w:pPrChange w:id="1993" w:author="utente" w:date="2014-04-06T10:52:00Z">
          <w:pPr>
            <w:numPr>
              <w:numId w:val="57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1994" w:author="utente" w:date="2014-04-06T10:51:00Z">
        <w:r>
          <w:rPr>
            <w:bCs/>
            <w:sz w:val="24"/>
            <w:szCs w:val="19"/>
            <w:rPrChange w:id="1995" w:author="utente" w:date="2014-04-06T10:52:00Z">
              <w:rPr>
                <w:bCs/>
                <w:sz w:val="24"/>
                <w:szCs w:val="19"/>
              </w:rPr>
            </w:rPrChange>
          </w:rPr>
          <w:t>Gli Ordini</w:t>
        </w:r>
      </w:ins>
      <w:ins w:id="1996" w:author="utente" w:date="2014-04-06T10:52:00Z">
        <w:r>
          <w:rPr>
            <w:bCs/>
            <w:sz w:val="24"/>
            <w:szCs w:val="19"/>
          </w:rPr>
          <w:t xml:space="preserve"> e</w:t>
        </w:r>
      </w:ins>
      <w:ins w:id="1997" w:author="utente" w:date="2014-04-06T10:51:00Z">
        <w:r w:rsidR="005B5B37" w:rsidRPr="005B5B37">
          <w:rPr>
            <w:bCs/>
            <w:sz w:val="24"/>
            <w:szCs w:val="19"/>
            <w:rPrChange w:id="1998" w:author="utente" w:date="2014-04-06T10:52:00Z">
              <w:rPr>
                <w:bCs/>
                <w:sz w:val="24"/>
                <w:szCs w:val="19"/>
              </w:rPr>
            </w:rPrChange>
          </w:rPr>
          <w:t xml:space="preserve"> le Federazi</w:t>
        </w:r>
        <w:r>
          <w:rPr>
            <w:bCs/>
            <w:sz w:val="24"/>
            <w:szCs w:val="19"/>
            <w:rPrChange w:id="1999" w:author="utente" w:date="2014-04-06T10:52:00Z">
              <w:rPr>
                <w:bCs/>
                <w:sz w:val="24"/>
                <w:szCs w:val="19"/>
              </w:rPr>
            </w:rPrChange>
          </w:rPr>
          <w:t>oni regionali</w:t>
        </w:r>
      </w:ins>
      <w:ins w:id="2000" w:author="utente" w:date="2014-04-06T10:53:00Z">
        <w:r>
          <w:rPr>
            <w:bCs/>
            <w:sz w:val="24"/>
            <w:szCs w:val="19"/>
          </w:rPr>
          <w:t xml:space="preserve"> </w:t>
        </w:r>
      </w:ins>
      <w:ins w:id="2001" w:author="utente" w:date="2014-04-06T10:51:00Z">
        <w:r w:rsidR="005B5B37" w:rsidRPr="005B5B37">
          <w:rPr>
            <w:sz w:val="24"/>
            <w:szCs w:val="19"/>
            <w:rPrChange w:id="2002" w:author="utente" w:date="2014-04-06T10:52:00Z">
              <w:rPr>
                <w:sz w:val="24"/>
                <w:szCs w:val="19"/>
              </w:rPr>
            </w:rPrChange>
          </w:rPr>
          <w:t>predispongono il piano annuale dell'offerta formativa prevedendo per ogni attività formativa il rispetto dei seguenti criteri:</w:t>
        </w:r>
      </w:ins>
    </w:p>
    <w:p w:rsidR="005B5B37" w:rsidRPr="005B5B37" w:rsidRDefault="005B5B37" w:rsidP="00B66088">
      <w:pPr>
        <w:numPr>
          <w:ilvl w:val="1"/>
          <w:numId w:val="72"/>
        </w:numPr>
        <w:autoSpaceDE w:val="0"/>
        <w:spacing w:before="60" w:after="60" w:line="240" w:lineRule="auto"/>
        <w:ind w:left="1723" w:hanging="357"/>
        <w:jc w:val="both"/>
        <w:rPr>
          <w:ins w:id="2003" w:author="utente" w:date="2014-04-06T10:51:00Z"/>
          <w:bCs/>
          <w:sz w:val="24"/>
          <w:szCs w:val="19"/>
          <w:rPrChange w:id="2004" w:author="utente" w:date="2014-04-06T10:52:00Z">
            <w:rPr>
              <w:ins w:id="2005" w:author="utente" w:date="2014-04-06T10:51:00Z"/>
              <w:bCs/>
              <w:sz w:val="24"/>
              <w:szCs w:val="19"/>
            </w:rPr>
          </w:rPrChange>
        </w:rPr>
        <w:pPrChange w:id="2006" w:author="utente" w:date="2014-04-06T10:52:00Z">
          <w:pPr>
            <w:numPr>
              <w:ilvl w:val="1"/>
              <w:numId w:val="57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2007" w:author="utente" w:date="2014-04-06T10:51:00Z">
        <w:r w:rsidRPr="005B5B37">
          <w:rPr>
            <w:bCs/>
            <w:sz w:val="24"/>
            <w:szCs w:val="19"/>
            <w:rPrChange w:id="2008" w:author="utente" w:date="2014-04-06T10:52:00Z">
              <w:rPr>
                <w:bCs/>
                <w:sz w:val="24"/>
                <w:szCs w:val="19"/>
              </w:rPr>
            </w:rPrChange>
          </w:rPr>
          <w:t>la tipologia;</w:t>
        </w:r>
      </w:ins>
    </w:p>
    <w:p w:rsidR="005B5B37" w:rsidRPr="005B5B37" w:rsidRDefault="005B5B37" w:rsidP="00B66088">
      <w:pPr>
        <w:numPr>
          <w:ilvl w:val="1"/>
          <w:numId w:val="72"/>
        </w:numPr>
        <w:autoSpaceDE w:val="0"/>
        <w:spacing w:before="60" w:after="60" w:line="240" w:lineRule="auto"/>
        <w:ind w:left="1723" w:hanging="357"/>
        <w:jc w:val="both"/>
        <w:rPr>
          <w:ins w:id="2009" w:author="utente" w:date="2014-04-06T10:51:00Z"/>
          <w:bCs/>
          <w:sz w:val="24"/>
          <w:szCs w:val="19"/>
          <w:rPrChange w:id="2010" w:author="utente" w:date="2014-04-06T10:52:00Z">
            <w:rPr>
              <w:ins w:id="2011" w:author="utente" w:date="2014-04-06T10:51:00Z"/>
              <w:bCs/>
              <w:sz w:val="24"/>
              <w:szCs w:val="19"/>
            </w:rPr>
          </w:rPrChange>
        </w:rPr>
        <w:pPrChange w:id="2012" w:author="utente" w:date="2014-04-06T10:52:00Z">
          <w:pPr>
            <w:numPr>
              <w:ilvl w:val="1"/>
              <w:numId w:val="57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2013" w:author="utente" w:date="2014-04-06T10:51:00Z">
        <w:r w:rsidRPr="005B5B37">
          <w:rPr>
            <w:bCs/>
            <w:sz w:val="24"/>
            <w:szCs w:val="19"/>
            <w:rPrChange w:id="2014" w:author="utente" w:date="2014-04-06T10:52:00Z">
              <w:rPr>
                <w:bCs/>
                <w:sz w:val="24"/>
                <w:szCs w:val="19"/>
              </w:rPr>
            </w:rPrChange>
          </w:rPr>
          <w:t>il settore disciplinare professionale;</w:t>
        </w:r>
      </w:ins>
    </w:p>
    <w:p w:rsidR="005B5B37" w:rsidRPr="005B5B37" w:rsidRDefault="005B5B37" w:rsidP="00B66088">
      <w:pPr>
        <w:numPr>
          <w:ilvl w:val="1"/>
          <w:numId w:val="72"/>
        </w:numPr>
        <w:autoSpaceDE w:val="0"/>
        <w:spacing w:before="60" w:after="60" w:line="240" w:lineRule="auto"/>
        <w:ind w:left="1723" w:hanging="357"/>
        <w:jc w:val="both"/>
        <w:rPr>
          <w:ins w:id="2015" w:author="utente" w:date="2014-04-06T10:51:00Z"/>
          <w:bCs/>
          <w:sz w:val="24"/>
          <w:szCs w:val="19"/>
          <w:rPrChange w:id="2016" w:author="utente" w:date="2014-04-06T10:52:00Z">
            <w:rPr>
              <w:ins w:id="2017" w:author="utente" w:date="2014-04-06T10:51:00Z"/>
              <w:bCs/>
              <w:sz w:val="24"/>
              <w:szCs w:val="19"/>
            </w:rPr>
          </w:rPrChange>
        </w:rPr>
        <w:pPrChange w:id="2018" w:author="utente" w:date="2014-04-06T10:52:00Z">
          <w:pPr>
            <w:numPr>
              <w:ilvl w:val="1"/>
              <w:numId w:val="57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2019" w:author="utente" w:date="2014-04-06T10:51:00Z">
        <w:r w:rsidRPr="005B5B37">
          <w:rPr>
            <w:bCs/>
            <w:sz w:val="24"/>
            <w:szCs w:val="19"/>
            <w:rPrChange w:id="2020" w:author="utente" w:date="2014-04-06T10:52:00Z">
              <w:rPr>
                <w:bCs/>
                <w:sz w:val="24"/>
                <w:szCs w:val="19"/>
              </w:rPr>
            </w:rPrChange>
          </w:rPr>
          <w:t>gli argomenti oggetto di trattazione;</w:t>
        </w:r>
      </w:ins>
    </w:p>
    <w:p w:rsidR="005B5B37" w:rsidRPr="005B5B37" w:rsidRDefault="005B5B37" w:rsidP="00B66088">
      <w:pPr>
        <w:numPr>
          <w:ilvl w:val="1"/>
          <w:numId w:val="72"/>
        </w:numPr>
        <w:autoSpaceDE w:val="0"/>
        <w:spacing w:before="60" w:after="60" w:line="240" w:lineRule="auto"/>
        <w:ind w:left="1723" w:hanging="357"/>
        <w:jc w:val="both"/>
        <w:rPr>
          <w:ins w:id="2021" w:author="utente" w:date="2014-04-06T10:51:00Z"/>
          <w:bCs/>
          <w:sz w:val="24"/>
          <w:szCs w:val="19"/>
          <w:rPrChange w:id="2022" w:author="utente" w:date="2014-04-06T10:52:00Z">
            <w:rPr>
              <w:ins w:id="2023" w:author="utente" w:date="2014-04-06T10:51:00Z"/>
              <w:bCs/>
              <w:sz w:val="24"/>
              <w:szCs w:val="19"/>
            </w:rPr>
          </w:rPrChange>
        </w:rPr>
        <w:pPrChange w:id="2024" w:author="utente" w:date="2014-04-06T10:52:00Z">
          <w:pPr>
            <w:numPr>
              <w:ilvl w:val="1"/>
              <w:numId w:val="57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2025" w:author="utente" w:date="2014-04-06T10:51:00Z">
        <w:r w:rsidRPr="005B5B37">
          <w:rPr>
            <w:bCs/>
            <w:sz w:val="24"/>
            <w:szCs w:val="19"/>
            <w:rPrChange w:id="2026" w:author="utente" w:date="2014-04-06T10:52:00Z">
              <w:rPr>
                <w:bCs/>
                <w:sz w:val="24"/>
                <w:szCs w:val="19"/>
              </w:rPr>
            </w:rPrChange>
          </w:rPr>
          <w:t>la durata effettiva di trattazione degli argomenti, espressa in ore o frazioni di ora;</w:t>
        </w:r>
      </w:ins>
    </w:p>
    <w:p w:rsidR="005B5B37" w:rsidRPr="005B5B37" w:rsidRDefault="005B5B37" w:rsidP="00B66088">
      <w:pPr>
        <w:numPr>
          <w:ilvl w:val="1"/>
          <w:numId w:val="72"/>
        </w:numPr>
        <w:autoSpaceDE w:val="0"/>
        <w:spacing w:before="60" w:after="60" w:line="240" w:lineRule="auto"/>
        <w:ind w:left="1723" w:hanging="357"/>
        <w:jc w:val="both"/>
        <w:rPr>
          <w:ins w:id="2027" w:author="utente" w:date="2014-04-06T10:51:00Z"/>
          <w:bCs/>
          <w:sz w:val="24"/>
          <w:szCs w:val="19"/>
          <w:rPrChange w:id="2028" w:author="utente" w:date="2014-04-06T10:52:00Z">
            <w:rPr>
              <w:ins w:id="2029" w:author="utente" w:date="2014-04-06T10:51:00Z"/>
              <w:bCs/>
              <w:sz w:val="24"/>
              <w:szCs w:val="19"/>
            </w:rPr>
          </w:rPrChange>
        </w:rPr>
        <w:pPrChange w:id="2030" w:author="utente" w:date="2014-04-06T10:52:00Z">
          <w:pPr>
            <w:numPr>
              <w:ilvl w:val="1"/>
              <w:numId w:val="57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2031" w:author="utente" w:date="2014-04-06T10:51:00Z">
        <w:r w:rsidRPr="005B5B37">
          <w:rPr>
            <w:bCs/>
            <w:sz w:val="24"/>
            <w:szCs w:val="19"/>
            <w:rPrChange w:id="2032" w:author="utente" w:date="2014-04-06T10:52:00Z">
              <w:rPr>
                <w:bCs/>
                <w:sz w:val="24"/>
                <w:szCs w:val="19"/>
              </w:rPr>
            </w:rPrChange>
          </w:rPr>
          <w:t>il periodo previsto di svolgimento;</w:t>
        </w:r>
      </w:ins>
    </w:p>
    <w:p w:rsidR="005B5B37" w:rsidRPr="005B5B37" w:rsidRDefault="005B5B37" w:rsidP="00B66088">
      <w:pPr>
        <w:numPr>
          <w:ilvl w:val="1"/>
          <w:numId w:val="72"/>
        </w:numPr>
        <w:autoSpaceDE w:val="0"/>
        <w:spacing w:before="60" w:after="60" w:line="240" w:lineRule="auto"/>
        <w:ind w:left="1723" w:hanging="357"/>
        <w:jc w:val="both"/>
        <w:rPr>
          <w:ins w:id="2033" w:author="utente" w:date="2014-04-06T10:51:00Z"/>
          <w:bCs/>
          <w:sz w:val="24"/>
          <w:szCs w:val="19"/>
          <w:rPrChange w:id="2034" w:author="utente" w:date="2014-04-06T10:52:00Z">
            <w:rPr>
              <w:ins w:id="2035" w:author="utente" w:date="2014-04-06T10:51:00Z"/>
              <w:bCs/>
              <w:sz w:val="24"/>
              <w:szCs w:val="19"/>
            </w:rPr>
          </w:rPrChange>
        </w:rPr>
        <w:pPrChange w:id="2036" w:author="utente" w:date="2014-04-06T10:52:00Z">
          <w:pPr>
            <w:numPr>
              <w:ilvl w:val="1"/>
              <w:numId w:val="57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2037" w:author="utente" w:date="2014-04-06T10:51:00Z">
        <w:r w:rsidRPr="005B5B37">
          <w:rPr>
            <w:bCs/>
            <w:sz w:val="24"/>
            <w:szCs w:val="19"/>
            <w:rPrChange w:id="2038" w:author="utente" w:date="2014-04-06T10:52:00Z">
              <w:rPr>
                <w:bCs/>
                <w:sz w:val="24"/>
                <w:szCs w:val="19"/>
              </w:rPr>
            </w:rPrChange>
          </w:rPr>
          <w:t>il luogo di svolgimento;</w:t>
        </w:r>
      </w:ins>
    </w:p>
    <w:p w:rsidR="005B5B37" w:rsidRPr="005B5B37" w:rsidRDefault="005B5B37" w:rsidP="00B66088">
      <w:pPr>
        <w:numPr>
          <w:ilvl w:val="1"/>
          <w:numId w:val="72"/>
        </w:numPr>
        <w:autoSpaceDE w:val="0"/>
        <w:spacing w:before="60" w:after="60" w:line="240" w:lineRule="auto"/>
        <w:ind w:left="1723" w:hanging="357"/>
        <w:jc w:val="both"/>
        <w:rPr>
          <w:ins w:id="2039" w:author="utente" w:date="2014-04-06T10:51:00Z"/>
          <w:bCs/>
          <w:sz w:val="24"/>
          <w:szCs w:val="19"/>
          <w:rPrChange w:id="2040" w:author="utente" w:date="2014-04-06T10:52:00Z">
            <w:rPr>
              <w:ins w:id="2041" w:author="utente" w:date="2014-04-06T10:51:00Z"/>
              <w:bCs/>
              <w:sz w:val="24"/>
              <w:szCs w:val="19"/>
            </w:rPr>
          </w:rPrChange>
        </w:rPr>
        <w:pPrChange w:id="2042" w:author="utente" w:date="2014-04-06T10:52:00Z">
          <w:pPr>
            <w:numPr>
              <w:ilvl w:val="1"/>
              <w:numId w:val="57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2043" w:author="utente" w:date="2014-04-06T10:51:00Z">
        <w:r w:rsidRPr="005B5B37">
          <w:rPr>
            <w:bCs/>
            <w:sz w:val="24"/>
            <w:szCs w:val="19"/>
            <w:rPrChange w:id="2044" w:author="utente" w:date="2014-04-06T10:52:00Z">
              <w:rPr>
                <w:bCs/>
                <w:sz w:val="24"/>
                <w:szCs w:val="19"/>
              </w:rPr>
            </w:rPrChange>
          </w:rPr>
          <w:t>la qualifica dei relatori;</w:t>
        </w:r>
      </w:ins>
    </w:p>
    <w:p w:rsidR="005B5B37" w:rsidRPr="005B5B37" w:rsidRDefault="005B5B37" w:rsidP="00B66088">
      <w:pPr>
        <w:numPr>
          <w:ilvl w:val="1"/>
          <w:numId w:val="72"/>
        </w:numPr>
        <w:autoSpaceDE w:val="0"/>
        <w:spacing w:before="60" w:after="60" w:line="240" w:lineRule="auto"/>
        <w:ind w:left="1723" w:hanging="357"/>
        <w:jc w:val="both"/>
        <w:rPr>
          <w:ins w:id="2045" w:author="utente" w:date="2014-04-06T10:51:00Z"/>
          <w:bCs/>
          <w:sz w:val="24"/>
          <w:szCs w:val="19"/>
          <w:rPrChange w:id="2046" w:author="utente" w:date="2014-04-06T10:52:00Z">
            <w:rPr>
              <w:ins w:id="2047" w:author="utente" w:date="2014-04-06T10:51:00Z"/>
              <w:bCs/>
              <w:sz w:val="24"/>
              <w:szCs w:val="19"/>
            </w:rPr>
          </w:rPrChange>
        </w:rPr>
        <w:pPrChange w:id="2048" w:author="utente" w:date="2014-04-06T10:52:00Z">
          <w:pPr>
            <w:numPr>
              <w:ilvl w:val="1"/>
              <w:numId w:val="57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2049" w:author="utente" w:date="2014-04-06T10:51:00Z">
        <w:r w:rsidRPr="005B5B37">
          <w:rPr>
            <w:bCs/>
            <w:sz w:val="24"/>
            <w:szCs w:val="19"/>
            <w:rPrChange w:id="2050" w:author="utente" w:date="2014-04-06T10:52:00Z">
              <w:rPr>
                <w:bCs/>
                <w:sz w:val="24"/>
                <w:szCs w:val="19"/>
              </w:rPr>
            </w:rPrChange>
          </w:rPr>
          <w:t>gli eventuali oneri a carico dei partecipanti;</w:t>
        </w:r>
      </w:ins>
    </w:p>
    <w:p w:rsidR="005B5B37" w:rsidRPr="005B5B37" w:rsidRDefault="005B5B37" w:rsidP="00B66088">
      <w:pPr>
        <w:numPr>
          <w:ilvl w:val="1"/>
          <w:numId w:val="72"/>
        </w:numPr>
        <w:autoSpaceDE w:val="0"/>
        <w:spacing w:before="60" w:after="60" w:line="240" w:lineRule="auto"/>
        <w:ind w:left="1723" w:hanging="357"/>
        <w:jc w:val="both"/>
        <w:rPr>
          <w:ins w:id="2051" w:author="utente" w:date="2014-04-06T10:51:00Z"/>
          <w:bCs/>
          <w:sz w:val="24"/>
          <w:szCs w:val="19"/>
          <w:rPrChange w:id="2052" w:author="utente" w:date="2014-04-06T10:52:00Z">
            <w:rPr>
              <w:ins w:id="2053" w:author="utente" w:date="2014-04-06T10:51:00Z"/>
              <w:bCs/>
              <w:sz w:val="24"/>
              <w:szCs w:val="19"/>
            </w:rPr>
          </w:rPrChange>
        </w:rPr>
        <w:pPrChange w:id="2054" w:author="utente" w:date="2014-04-06T10:52:00Z">
          <w:pPr>
            <w:numPr>
              <w:ilvl w:val="1"/>
              <w:numId w:val="57"/>
            </w:numPr>
            <w:tabs>
              <w:tab w:val="num" w:pos="907"/>
            </w:tabs>
            <w:autoSpaceDE w:val="0"/>
            <w:ind w:left="907" w:hanging="623"/>
            <w:jc w:val="both"/>
          </w:pPr>
        </w:pPrChange>
      </w:pPr>
      <w:ins w:id="2055" w:author="utente" w:date="2014-04-06T10:51:00Z">
        <w:r w:rsidRPr="005B5B37">
          <w:rPr>
            <w:bCs/>
            <w:sz w:val="24"/>
            <w:szCs w:val="19"/>
            <w:rPrChange w:id="2056" w:author="utente" w:date="2014-04-06T10:52:00Z">
              <w:rPr>
                <w:bCs/>
                <w:sz w:val="24"/>
                <w:szCs w:val="19"/>
              </w:rPr>
            </w:rPrChange>
          </w:rPr>
          <w:t>altre informazioni ritenute utili.</w:t>
        </w:r>
      </w:ins>
    </w:p>
    <w:p w:rsidR="005B5B37" w:rsidRPr="005B5B37" w:rsidRDefault="005B5B37" w:rsidP="005B5B37">
      <w:pPr>
        <w:numPr>
          <w:ilvl w:val="0"/>
          <w:numId w:val="72"/>
        </w:numPr>
        <w:autoSpaceDE w:val="0"/>
        <w:spacing w:before="120" w:after="120" w:line="240" w:lineRule="auto"/>
        <w:jc w:val="both"/>
        <w:rPr>
          <w:ins w:id="2057" w:author="utente" w:date="2014-04-06T10:51:00Z"/>
          <w:sz w:val="24"/>
          <w:rPrChange w:id="2058" w:author="utente" w:date="2014-04-06T10:52:00Z">
            <w:rPr>
              <w:ins w:id="2059" w:author="utente" w:date="2014-04-06T10:51:00Z"/>
              <w:sz w:val="24"/>
            </w:rPr>
          </w:rPrChange>
        </w:rPr>
        <w:pPrChange w:id="2060" w:author="utente" w:date="2014-04-06T10:52:00Z">
          <w:pPr>
            <w:numPr>
              <w:numId w:val="57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2061" w:author="utente" w:date="2014-04-06T10:51:00Z">
        <w:r w:rsidRPr="005B5B37">
          <w:rPr>
            <w:bCs/>
            <w:sz w:val="24"/>
            <w:szCs w:val="19"/>
            <w:rPrChange w:id="2062" w:author="utente" w:date="2014-04-06T10:52:00Z">
              <w:rPr>
                <w:bCs/>
                <w:sz w:val="24"/>
                <w:szCs w:val="19"/>
              </w:rPr>
            </w:rPrChange>
          </w:rPr>
          <w:t xml:space="preserve">Nel piano annuale dell'offerta formativa devono essere evidenziati le tematiche </w:t>
        </w:r>
        <w:proofErr w:type="spellStart"/>
        <w:r w:rsidRPr="005B5B37">
          <w:rPr>
            <w:bCs/>
            <w:sz w:val="24"/>
            <w:szCs w:val="19"/>
            <w:rPrChange w:id="2063" w:author="utente" w:date="2014-04-06T10:52:00Z">
              <w:rPr>
                <w:bCs/>
                <w:sz w:val="24"/>
                <w:szCs w:val="19"/>
              </w:rPr>
            </w:rPrChange>
          </w:rPr>
          <w:t>metaprofessionali</w:t>
        </w:r>
        <w:proofErr w:type="spellEnd"/>
        <w:r w:rsidRPr="005B5B37">
          <w:rPr>
            <w:bCs/>
            <w:sz w:val="24"/>
            <w:szCs w:val="19"/>
            <w:rPrChange w:id="2064" w:author="utente" w:date="2014-04-06T10:52:00Z">
              <w:rPr>
                <w:bCs/>
                <w:sz w:val="24"/>
                <w:szCs w:val="19"/>
              </w:rPr>
            </w:rPrChange>
          </w:rPr>
          <w:t xml:space="preserve"> onde consentire l’acquisizione degli specifici crediti formativi di cui all’art. 5, comma 6 del seguente regolamento.</w:t>
        </w:r>
      </w:ins>
    </w:p>
    <w:p w:rsidR="005B5B37" w:rsidRPr="005B5B37" w:rsidRDefault="005B5B37" w:rsidP="005B5B37">
      <w:pPr>
        <w:numPr>
          <w:ilvl w:val="0"/>
          <w:numId w:val="72"/>
        </w:numPr>
        <w:autoSpaceDE w:val="0"/>
        <w:spacing w:before="120" w:after="120" w:line="240" w:lineRule="auto"/>
        <w:jc w:val="both"/>
        <w:rPr>
          <w:ins w:id="2065" w:author="utente" w:date="2014-04-06T10:51:00Z"/>
          <w:bCs/>
          <w:sz w:val="24"/>
          <w:szCs w:val="19"/>
          <w:rPrChange w:id="2066" w:author="utente" w:date="2014-04-06T10:52:00Z">
            <w:rPr>
              <w:ins w:id="2067" w:author="utente" w:date="2014-04-06T10:51:00Z"/>
              <w:bCs/>
              <w:sz w:val="24"/>
              <w:szCs w:val="19"/>
            </w:rPr>
          </w:rPrChange>
        </w:rPr>
        <w:pPrChange w:id="2068" w:author="utente" w:date="2014-04-06T10:52:00Z">
          <w:pPr>
            <w:numPr>
              <w:numId w:val="57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2069" w:author="utente" w:date="2014-04-06T10:51:00Z">
        <w:r w:rsidRPr="005B5B37">
          <w:rPr>
            <w:bCs/>
            <w:sz w:val="24"/>
            <w:szCs w:val="19"/>
            <w:rPrChange w:id="2070" w:author="utente" w:date="2014-04-06T10:52:00Z">
              <w:rPr>
                <w:bCs/>
                <w:sz w:val="24"/>
                <w:szCs w:val="19"/>
              </w:rPr>
            </w:rPrChange>
          </w:rPr>
          <w:t>I piani formativi sono presentati entro il 15 novembre di ogni anno.</w:t>
        </w:r>
      </w:ins>
    </w:p>
    <w:p w:rsidR="005B5B37" w:rsidRPr="005B5B37" w:rsidRDefault="005B5B37" w:rsidP="005B5B37">
      <w:pPr>
        <w:numPr>
          <w:ilvl w:val="0"/>
          <w:numId w:val="72"/>
        </w:numPr>
        <w:autoSpaceDE w:val="0"/>
        <w:spacing w:before="120" w:after="120" w:line="240" w:lineRule="auto"/>
        <w:jc w:val="both"/>
        <w:rPr>
          <w:ins w:id="2071" w:author="utente" w:date="2014-04-06T10:51:00Z"/>
          <w:bCs/>
          <w:sz w:val="24"/>
          <w:szCs w:val="19"/>
          <w:rPrChange w:id="2072" w:author="utente" w:date="2014-04-06T10:52:00Z">
            <w:rPr>
              <w:ins w:id="2073" w:author="utente" w:date="2014-04-06T10:51:00Z"/>
              <w:bCs/>
              <w:sz w:val="24"/>
              <w:szCs w:val="19"/>
            </w:rPr>
          </w:rPrChange>
        </w:rPr>
        <w:pPrChange w:id="2074" w:author="utente" w:date="2014-04-06T10:52:00Z">
          <w:pPr>
            <w:numPr>
              <w:numId w:val="57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2075" w:author="utente" w:date="2014-04-06T10:51:00Z">
        <w:r w:rsidRPr="005B5B37">
          <w:rPr>
            <w:bCs/>
            <w:sz w:val="24"/>
            <w:szCs w:val="19"/>
            <w:rPrChange w:id="2076" w:author="utente" w:date="2014-04-06T10:52:00Z">
              <w:rPr>
                <w:bCs/>
                <w:sz w:val="24"/>
                <w:szCs w:val="19"/>
              </w:rPr>
            </w:rPrChange>
          </w:rPr>
          <w:lastRenderedPageBreak/>
          <w:t>Il Consiglio Nazionale esprime il parere di conformità ai criteri di cui al comma 2 entro 30 giorni dal ricevimento del piano formativo.</w:t>
        </w:r>
      </w:ins>
    </w:p>
    <w:p w:rsidR="005B5B37" w:rsidRPr="005B5B37" w:rsidRDefault="005B5B37" w:rsidP="005B5B37">
      <w:pPr>
        <w:numPr>
          <w:ilvl w:val="0"/>
          <w:numId w:val="72"/>
        </w:numPr>
        <w:autoSpaceDE w:val="0"/>
        <w:spacing w:before="120" w:after="120" w:line="240" w:lineRule="auto"/>
        <w:jc w:val="both"/>
        <w:rPr>
          <w:ins w:id="2077" w:author="utente" w:date="2014-04-06T10:51:00Z"/>
          <w:rStyle w:val="normarticoli1"/>
          <w:b w:val="0"/>
          <w:sz w:val="20"/>
          <w:rPrChange w:id="2078" w:author="utente" w:date="2014-04-06T10:52:00Z">
            <w:rPr>
              <w:ins w:id="2079" w:author="utente" w:date="2014-04-06T10:51:00Z"/>
              <w:rStyle w:val="normarticoli1"/>
              <w:sz w:val="20"/>
            </w:rPr>
          </w:rPrChange>
        </w:rPr>
        <w:pPrChange w:id="2080" w:author="utente" w:date="2014-04-06T10:52:00Z">
          <w:pPr>
            <w:numPr>
              <w:numId w:val="57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2081" w:author="utente" w:date="2014-04-06T10:51:00Z">
        <w:r w:rsidRPr="005B5B37">
          <w:rPr>
            <w:bCs/>
            <w:sz w:val="24"/>
            <w:szCs w:val="19"/>
            <w:rPrChange w:id="2082" w:author="utente" w:date="2014-04-06T10:52:00Z">
              <w:rPr>
                <w:bCs/>
                <w:sz w:val="24"/>
                <w:szCs w:val="19"/>
              </w:rPr>
            </w:rPrChange>
          </w:rPr>
          <w:t>Le attività formative organizzate dagli Ordini o da</w:t>
        </w:r>
        <w:r w:rsidRPr="005B5B37">
          <w:rPr>
            <w:bCs/>
            <w:sz w:val="24"/>
            <w:rPrChange w:id="2083" w:author="utente" w:date="2014-04-06T10:52:00Z">
              <w:rPr>
                <w:bCs/>
                <w:sz w:val="24"/>
              </w:rPr>
            </w:rPrChange>
          </w:rPr>
          <w:t>l</w:t>
        </w:r>
        <w:r w:rsidRPr="005B5B37">
          <w:rPr>
            <w:bCs/>
            <w:sz w:val="24"/>
            <w:szCs w:val="19"/>
            <w:rPrChange w:id="2084" w:author="utente" w:date="2014-04-06T10:52:00Z">
              <w:rPr>
                <w:bCs/>
                <w:sz w:val="24"/>
                <w:szCs w:val="19"/>
              </w:rPr>
            </w:rPrChange>
          </w:rPr>
          <w:t>le Federazioni regionali o dalle associazioni profession</w:t>
        </w:r>
        <w:r w:rsidRPr="005B5B37">
          <w:rPr>
            <w:sz w:val="24"/>
            <w:szCs w:val="19"/>
            <w:rPrChange w:id="2085" w:author="utente" w:date="2014-04-06T10:52:00Z">
              <w:rPr>
                <w:sz w:val="24"/>
                <w:szCs w:val="19"/>
              </w:rPr>
            </w:rPrChange>
          </w:rPr>
          <w:t>ali o dai soggetti autorizzati</w:t>
        </w:r>
        <w:r w:rsidRPr="005B5B37">
          <w:rPr>
            <w:bCs/>
            <w:sz w:val="24"/>
            <w:rPrChange w:id="2086" w:author="utente" w:date="2014-04-06T10:52:00Z">
              <w:rPr>
                <w:bCs/>
                <w:sz w:val="24"/>
              </w:rPr>
            </w:rPrChange>
          </w:rPr>
          <w:t xml:space="preserve"> al di fuori del territorio italiano sono soggette alla medesima normativa prevista per le attività organizzate in Italia. Gli adempimenti relativi sono svolti direttamente dall’Ordine o dalla Federazione regionale o </w:t>
        </w:r>
        <w:r w:rsidRPr="005B5B37">
          <w:rPr>
            <w:bCs/>
            <w:sz w:val="24"/>
            <w:szCs w:val="19"/>
            <w:rPrChange w:id="2087" w:author="utente" w:date="2014-04-06T10:52:00Z">
              <w:rPr>
                <w:bCs/>
                <w:sz w:val="24"/>
                <w:szCs w:val="19"/>
              </w:rPr>
            </w:rPrChange>
          </w:rPr>
          <w:t>dal</w:t>
        </w:r>
        <w:r w:rsidRPr="005B5B37">
          <w:rPr>
            <w:sz w:val="24"/>
            <w:szCs w:val="19"/>
            <w:rPrChange w:id="2088" w:author="utente" w:date="2014-04-06T10:52:00Z">
              <w:rPr>
                <w:sz w:val="24"/>
                <w:szCs w:val="19"/>
              </w:rPr>
            </w:rPrChange>
          </w:rPr>
          <w:t>l'associazione professionale o dal soggetto autorizzato</w:t>
        </w:r>
        <w:r w:rsidRPr="005B5B37">
          <w:rPr>
            <w:bCs/>
            <w:sz w:val="24"/>
            <w:rPrChange w:id="2089" w:author="utente" w:date="2014-04-06T10:52:00Z">
              <w:rPr>
                <w:bCs/>
                <w:sz w:val="24"/>
              </w:rPr>
            </w:rPrChange>
          </w:rPr>
          <w:t xml:space="preserve"> che ha gestito l’organizzazione.</w:t>
        </w:r>
      </w:ins>
    </w:p>
    <w:p w:rsidR="00920BB0" w:rsidRDefault="00920BB0" w:rsidP="00920BB0">
      <w:pPr>
        <w:spacing w:before="120" w:after="120" w:line="240" w:lineRule="auto"/>
        <w:jc w:val="both"/>
        <w:rPr>
          <w:ins w:id="2090" w:author="utente" w:date="2014-04-06T10:57:00Z"/>
          <w:bCs/>
          <w:sz w:val="24"/>
        </w:rPr>
        <w:pPrChange w:id="2091" w:author="utente" w:date="2014-04-06T10:58:00Z">
          <w:pPr>
            <w:spacing w:after="360"/>
            <w:jc w:val="center"/>
          </w:pPr>
        </w:pPrChange>
      </w:pPr>
      <w:ins w:id="2092" w:author="utente" w:date="2014-04-06T10:57:00Z">
        <w:r>
          <w:rPr>
            <w:b/>
            <w:bCs/>
            <w:sz w:val="24"/>
          </w:rPr>
          <w:t>Rispetto alla v</w:t>
        </w:r>
        <w:r>
          <w:rPr>
            <w:b/>
            <w:bCs/>
            <w:sz w:val="24"/>
          </w:rPr>
          <w:t>erifica dell’obbligo formativo degli iscritti</w:t>
        </w:r>
      </w:ins>
    </w:p>
    <w:p w:rsidR="00920BB0" w:rsidRDefault="00920BB0" w:rsidP="00920BB0">
      <w:pPr>
        <w:numPr>
          <w:ilvl w:val="0"/>
          <w:numId w:val="73"/>
        </w:numPr>
        <w:autoSpaceDE w:val="0"/>
        <w:spacing w:before="120" w:after="120" w:line="240" w:lineRule="auto"/>
        <w:jc w:val="both"/>
        <w:rPr>
          <w:ins w:id="2093" w:author="utente" w:date="2014-04-06T10:57:00Z"/>
          <w:bCs/>
          <w:sz w:val="24"/>
        </w:rPr>
        <w:pPrChange w:id="2094" w:author="utente" w:date="2014-04-06T10:58:00Z">
          <w:pPr>
            <w:numPr>
              <w:numId w:val="62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2095" w:author="utente" w:date="2014-04-06T10:57:00Z">
        <w:r>
          <w:rPr>
            <w:bCs/>
            <w:sz w:val="24"/>
          </w:rPr>
          <w:t>Il Consiglio dell'Ordine territoriale verifica l'effettivo adempimento dell'obbligo formativo da parte degli iscritti.</w:t>
        </w:r>
      </w:ins>
    </w:p>
    <w:p w:rsidR="00920BB0" w:rsidRDefault="00920BB0" w:rsidP="00920BB0">
      <w:pPr>
        <w:numPr>
          <w:ilvl w:val="0"/>
          <w:numId w:val="73"/>
        </w:numPr>
        <w:autoSpaceDE w:val="0"/>
        <w:spacing w:before="120" w:after="120" w:line="240" w:lineRule="auto"/>
        <w:jc w:val="both"/>
        <w:rPr>
          <w:ins w:id="2096" w:author="utente" w:date="2014-04-06T10:57:00Z"/>
          <w:bCs/>
          <w:sz w:val="24"/>
        </w:rPr>
        <w:pPrChange w:id="2097" w:author="utente" w:date="2014-04-06T10:58:00Z">
          <w:pPr>
            <w:numPr>
              <w:numId w:val="62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2098" w:author="utente" w:date="2014-04-06T10:57:00Z">
        <w:r>
          <w:rPr>
            <w:bCs/>
            <w:sz w:val="24"/>
          </w:rPr>
          <w:t>Ai fini della verifica, il Consiglio dell'Ordine può chiedere all'iscritto chiarimenti e documentazione integrativa.</w:t>
        </w:r>
      </w:ins>
    </w:p>
    <w:p w:rsidR="00920BB0" w:rsidRDefault="00920BB0" w:rsidP="00920BB0">
      <w:pPr>
        <w:numPr>
          <w:ilvl w:val="0"/>
          <w:numId w:val="73"/>
        </w:numPr>
        <w:autoSpaceDE w:val="0"/>
        <w:spacing w:before="120" w:after="120" w:line="240" w:lineRule="auto"/>
        <w:jc w:val="both"/>
        <w:rPr>
          <w:ins w:id="2099" w:author="utente" w:date="2014-04-06T10:57:00Z"/>
          <w:bCs/>
          <w:sz w:val="24"/>
        </w:rPr>
        <w:pPrChange w:id="2100" w:author="utente" w:date="2014-04-06T10:58:00Z">
          <w:pPr>
            <w:numPr>
              <w:numId w:val="62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2101" w:author="utente" w:date="2014-04-06T10:57:00Z">
        <w:r>
          <w:rPr>
            <w:bCs/>
            <w:sz w:val="24"/>
          </w:rPr>
          <w:t>Ove i chiarimenti non siano forniti e la documentazione integrativa richiesta non sia depositata entro il termine di giorni 30 dalla richiesta, il Consiglio non attribuisce crediti formativi per le attività formative che non risultino documentate.</w:t>
        </w:r>
      </w:ins>
    </w:p>
    <w:p w:rsidR="00920BB0" w:rsidRDefault="00920BB0" w:rsidP="00920BB0">
      <w:pPr>
        <w:numPr>
          <w:ilvl w:val="0"/>
          <w:numId w:val="73"/>
        </w:numPr>
        <w:autoSpaceDE w:val="0"/>
        <w:spacing w:before="120" w:after="120" w:line="240" w:lineRule="auto"/>
        <w:jc w:val="both"/>
        <w:rPr>
          <w:ins w:id="2102" w:author="utente" w:date="2014-04-06T10:57:00Z"/>
          <w:bCs/>
          <w:sz w:val="24"/>
        </w:rPr>
        <w:pPrChange w:id="2103" w:author="utente" w:date="2014-04-06T10:58:00Z">
          <w:pPr>
            <w:numPr>
              <w:numId w:val="62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2104" w:author="utente" w:date="2014-04-06T10:57:00Z">
        <w:r>
          <w:rPr>
            <w:bCs/>
            <w:sz w:val="24"/>
          </w:rPr>
          <w:t>Al termine del triennio formativo il Consiglio dell'Ordine territoriale comunica agli iscritti l’eventuale inottemperanza dell’obbligo assegnando un tempo congruo, non superiore a un anno, per l’assolvimento e al termine di tale periodo segnala gli inadempienti al Consiglio di disciplina territoriale.</w:t>
        </w:r>
      </w:ins>
    </w:p>
    <w:p w:rsidR="00A103D4" w:rsidRDefault="00A103D4" w:rsidP="00CD7ED2">
      <w:pPr>
        <w:spacing w:after="0"/>
        <w:jc w:val="both"/>
        <w:rPr>
          <w:ins w:id="2105" w:author="utente" w:date="2014-04-06T11:28:00Z"/>
          <w:b/>
          <w:bCs/>
          <w:sz w:val="24"/>
        </w:rPr>
        <w:pPrChange w:id="2106" w:author="utente" w:date="2014-04-06T11:28:00Z">
          <w:pPr>
            <w:spacing w:after="360"/>
            <w:jc w:val="center"/>
          </w:pPr>
        </w:pPrChange>
      </w:pPr>
    </w:p>
    <w:p w:rsidR="00A103D4" w:rsidRPr="00A103D4" w:rsidRDefault="00A103D4" w:rsidP="00A103D4">
      <w:pPr>
        <w:spacing w:before="120" w:after="120" w:line="240" w:lineRule="auto"/>
        <w:jc w:val="both"/>
        <w:rPr>
          <w:ins w:id="2107" w:author="utente" w:date="2014-04-06T11:29:00Z"/>
          <w:b/>
          <w:bCs/>
          <w:sz w:val="24"/>
          <w:rPrChange w:id="2108" w:author="utente" w:date="2014-04-06T11:30:00Z">
            <w:rPr>
              <w:ins w:id="2109" w:author="utente" w:date="2014-04-06T11:29:00Z"/>
              <w:bCs/>
              <w:sz w:val="24"/>
            </w:rPr>
          </w:rPrChange>
        </w:rPr>
        <w:pPrChange w:id="2110" w:author="utente" w:date="2014-04-06T11:30:00Z">
          <w:pPr>
            <w:spacing w:after="360"/>
            <w:jc w:val="center"/>
          </w:pPr>
        </w:pPrChange>
      </w:pPr>
      <w:ins w:id="2111" w:author="utente" w:date="2014-04-06T11:29:00Z">
        <w:r w:rsidRPr="00A103D4">
          <w:rPr>
            <w:b/>
            <w:bCs/>
            <w:sz w:val="24"/>
            <w:rPrChange w:id="2112" w:author="utente" w:date="2014-04-06T11:30:00Z">
              <w:rPr>
                <w:b/>
                <w:bCs/>
                <w:sz w:val="24"/>
              </w:rPr>
            </w:rPrChange>
          </w:rPr>
          <w:t xml:space="preserve">Rispetto alla </w:t>
        </w:r>
        <w:r w:rsidRPr="00A103D4">
          <w:rPr>
            <w:b/>
            <w:bCs/>
            <w:sz w:val="24"/>
            <w:rPrChange w:id="2113" w:author="utente" w:date="2014-04-06T11:30:00Z">
              <w:rPr>
                <w:b/>
                <w:bCs/>
                <w:sz w:val="24"/>
              </w:rPr>
            </w:rPrChange>
          </w:rPr>
          <w:t xml:space="preserve">valutazione </w:t>
        </w:r>
        <w:r w:rsidRPr="00A103D4">
          <w:rPr>
            <w:b/>
            <w:bCs/>
            <w:sz w:val="24"/>
            <w:rPrChange w:id="2114" w:author="utente" w:date="2014-04-06T11:30:00Z">
              <w:rPr>
                <w:b/>
                <w:bCs/>
                <w:sz w:val="24"/>
              </w:rPr>
            </w:rPrChange>
          </w:rPr>
          <w:t xml:space="preserve">dei CFP da parte </w:t>
        </w:r>
        <w:r w:rsidRPr="00A103D4">
          <w:rPr>
            <w:b/>
            <w:bCs/>
            <w:sz w:val="24"/>
            <w:rPrChange w:id="2115" w:author="utente" w:date="2014-04-06T11:30:00Z">
              <w:rPr>
                <w:b/>
                <w:bCs/>
                <w:sz w:val="24"/>
              </w:rPr>
            </w:rPrChange>
          </w:rPr>
          <w:t>dell'Ordine territoriale</w:t>
        </w:r>
      </w:ins>
    </w:p>
    <w:p w:rsidR="00A103D4" w:rsidRPr="00A103D4" w:rsidRDefault="00A103D4" w:rsidP="00A103D4">
      <w:pPr>
        <w:numPr>
          <w:ilvl w:val="1"/>
          <w:numId w:val="78"/>
        </w:numPr>
        <w:tabs>
          <w:tab w:val="clear" w:pos="360"/>
        </w:tabs>
        <w:autoSpaceDE w:val="0"/>
        <w:spacing w:before="120" w:after="120" w:line="240" w:lineRule="auto"/>
        <w:ind w:left="851" w:hanging="284"/>
        <w:jc w:val="both"/>
        <w:rPr>
          <w:ins w:id="2116" w:author="utente" w:date="2014-04-06T11:29:00Z"/>
          <w:bCs/>
          <w:sz w:val="24"/>
          <w:rPrChange w:id="2117" w:author="utente" w:date="2014-04-06T11:30:00Z">
            <w:rPr>
              <w:ins w:id="2118" w:author="utente" w:date="2014-04-06T11:29:00Z"/>
              <w:bCs/>
              <w:sz w:val="24"/>
            </w:rPr>
          </w:rPrChange>
        </w:rPr>
        <w:pPrChange w:id="2119" w:author="utente" w:date="2014-04-06T11:30:00Z">
          <w:pPr>
            <w:numPr>
              <w:ilvl w:val="1"/>
              <w:numId w:val="7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2120" w:author="utente" w:date="2014-04-06T11:29:00Z">
        <w:r w:rsidRPr="00A103D4">
          <w:rPr>
            <w:bCs/>
            <w:sz w:val="24"/>
            <w:rPrChange w:id="2121" w:author="utente" w:date="2014-04-06T11:30:00Z">
              <w:rPr>
                <w:bCs/>
                <w:sz w:val="24"/>
              </w:rPr>
            </w:rPrChange>
          </w:rPr>
          <w:t>Il Consiglio dell'Ordine territoriale può costituire una Commissione di valutazione dell’attività formativa degli iscritti.</w:t>
        </w:r>
      </w:ins>
    </w:p>
    <w:p w:rsidR="00A103D4" w:rsidRPr="00A103D4" w:rsidRDefault="00A103D4" w:rsidP="00A103D4">
      <w:pPr>
        <w:numPr>
          <w:ilvl w:val="1"/>
          <w:numId w:val="78"/>
        </w:numPr>
        <w:tabs>
          <w:tab w:val="clear" w:pos="360"/>
        </w:tabs>
        <w:autoSpaceDE w:val="0"/>
        <w:spacing w:before="120" w:after="120" w:line="240" w:lineRule="auto"/>
        <w:ind w:left="851" w:hanging="284"/>
        <w:jc w:val="both"/>
        <w:rPr>
          <w:ins w:id="2122" w:author="utente" w:date="2014-04-06T11:29:00Z"/>
          <w:bCs/>
          <w:sz w:val="24"/>
          <w:rPrChange w:id="2123" w:author="utente" w:date="2014-04-06T11:30:00Z">
            <w:rPr>
              <w:ins w:id="2124" w:author="utente" w:date="2014-04-06T11:29:00Z"/>
              <w:bCs/>
              <w:sz w:val="24"/>
            </w:rPr>
          </w:rPrChange>
        </w:rPr>
        <w:pPrChange w:id="2125" w:author="utente" w:date="2014-04-06T11:30:00Z">
          <w:pPr>
            <w:numPr>
              <w:ilvl w:val="1"/>
              <w:numId w:val="7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2126" w:author="utente" w:date="2014-04-06T11:29:00Z">
        <w:r w:rsidRPr="00A103D4">
          <w:rPr>
            <w:bCs/>
            <w:sz w:val="24"/>
            <w:rPrChange w:id="2127" w:author="utente" w:date="2014-04-06T11:30:00Z">
              <w:rPr>
                <w:bCs/>
                <w:sz w:val="24"/>
              </w:rPr>
            </w:rPrChange>
          </w:rPr>
          <w:t>La Commissione ha il compito di supportare il Consiglio dell’Ordine territoriale nelle attività previste dall’art. 11, comma 2.1 del seguente regolamento.</w:t>
        </w:r>
      </w:ins>
    </w:p>
    <w:p w:rsidR="00A103D4" w:rsidRPr="00A103D4" w:rsidRDefault="00A103D4" w:rsidP="00A103D4">
      <w:pPr>
        <w:numPr>
          <w:ilvl w:val="1"/>
          <w:numId w:val="78"/>
        </w:numPr>
        <w:tabs>
          <w:tab w:val="clear" w:pos="360"/>
        </w:tabs>
        <w:autoSpaceDE w:val="0"/>
        <w:spacing w:before="120" w:after="120" w:line="240" w:lineRule="auto"/>
        <w:ind w:left="851" w:hanging="284"/>
        <w:jc w:val="both"/>
        <w:rPr>
          <w:ins w:id="2128" w:author="utente" w:date="2014-04-06T11:29:00Z"/>
          <w:bCs/>
          <w:sz w:val="24"/>
          <w:rPrChange w:id="2129" w:author="utente" w:date="2014-04-06T11:30:00Z">
            <w:rPr>
              <w:ins w:id="2130" w:author="utente" w:date="2014-04-06T11:29:00Z"/>
              <w:bCs/>
              <w:sz w:val="24"/>
            </w:rPr>
          </w:rPrChange>
        </w:rPr>
        <w:pPrChange w:id="2131" w:author="utente" w:date="2014-04-06T11:30:00Z">
          <w:pPr>
            <w:numPr>
              <w:ilvl w:val="1"/>
              <w:numId w:val="7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2132" w:author="utente" w:date="2014-04-06T11:29:00Z">
        <w:r w:rsidRPr="00A103D4">
          <w:rPr>
            <w:bCs/>
            <w:sz w:val="24"/>
            <w:rPrChange w:id="2133" w:author="utente" w:date="2014-04-06T11:30:00Z">
              <w:rPr>
                <w:bCs/>
                <w:sz w:val="24"/>
              </w:rPr>
            </w:rPrChange>
          </w:rPr>
          <w:t>La Commissione di valutazione è composta da tre membri designati dal Consiglio dell’Ordine e scelti tra gli iscritti con almeno 10 anni di anzianità di iscrizione all’Albo.</w:t>
        </w:r>
      </w:ins>
    </w:p>
    <w:p w:rsidR="00A103D4" w:rsidRPr="00A103D4" w:rsidRDefault="00A103D4" w:rsidP="00A103D4">
      <w:pPr>
        <w:numPr>
          <w:ilvl w:val="1"/>
          <w:numId w:val="78"/>
        </w:numPr>
        <w:tabs>
          <w:tab w:val="clear" w:pos="360"/>
        </w:tabs>
        <w:autoSpaceDE w:val="0"/>
        <w:spacing w:before="120" w:after="120" w:line="240" w:lineRule="auto"/>
        <w:ind w:left="851" w:hanging="284"/>
        <w:jc w:val="both"/>
        <w:rPr>
          <w:ins w:id="2134" w:author="utente" w:date="2014-04-06T11:29:00Z"/>
          <w:bCs/>
          <w:sz w:val="24"/>
          <w:rPrChange w:id="2135" w:author="utente" w:date="2014-04-06T11:30:00Z">
            <w:rPr>
              <w:ins w:id="2136" w:author="utente" w:date="2014-04-06T11:29:00Z"/>
              <w:bCs/>
              <w:sz w:val="24"/>
            </w:rPr>
          </w:rPrChange>
        </w:rPr>
        <w:pPrChange w:id="2137" w:author="utente" w:date="2014-04-06T11:30:00Z">
          <w:pPr>
            <w:numPr>
              <w:ilvl w:val="1"/>
              <w:numId w:val="7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2138" w:author="utente" w:date="2014-04-06T11:29:00Z">
        <w:r w:rsidRPr="00A103D4">
          <w:rPr>
            <w:bCs/>
            <w:sz w:val="24"/>
            <w:rPrChange w:id="2139" w:author="utente" w:date="2014-04-06T11:30:00Z">
              <w:rPr>
                <w:bCs/>
                <w:sz w:val="24"/>
              </w:rPr>
            </w:rPrChange>
          </w:rPr>
          <w:t>Per ogni membro è designato, con gli stessi criteri, un supplente.</w:t>
        </w:r>
      </w:ins>
    </w:p>
    <w:p w:rsidR="00A103D4" w:rsidRPr="00A103D4" w:rsidRDefault="00A103D4" w:rsidP="00A103D4">
      <w:pPr>
        <w:numPr>
          <w:ilvl w:val="1"/>
          <w:numId w:val="78"/>
        </w:numPr>
        <w:tabs>
          <w:tab w:val="clear" w:pos="360"/>
        </w:tabs>
        <w:autoSpaceDE w:val="0"/>
        <w:spacing w:before="120" w:after="120" w:line="240" w:lineRule="auto"/>
        <w:ind w:left="851" w:hanging="284"/>
        <w:jc w:val="both"/>
        <w:rPr>
          <w:ins w:id="2140" w:author="utente" w:date="2014-04-06T11:29:00Z"/>
          <w:bCs/>
          <w:sz w:val="24"/>
          <w:rPrChange w:id="2141" w:author="utente" w:date="2014-04-06T11:30:00Z">
            <w:rPr>
              <w:ins w:id="2142" w:author="utente" w:date="2014-04-06T11:29:00Z"/>
              <w:bCs/>
              <w:sz w:val="24"/>
            </w:rPr>
          </w:rPrChange>
        </w:rPr>
        <w:pPrChange w:id="2143" w:author="utente" w:date="2014-04-06T11:30:00Z">
          <w:pPr>
            <w:numPr>
              <w:ilvl w:val="1"/>
              <w:numId w:val="7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2144" w:author="utente" w:date="2014-04-06T11:29:00Z">
        <w:r w:rsidRPr="00A103D4">
          <w:rPr>
            <w:bCs/>
            <w:sz w:val="24"/>
            <w:rPrChange w:id="2145" w:author="utente" w:date="2014-04-06T11:30:00Z">
              <w:rPr>
                <w:bCs/>
                <w:sz w:val="24"/>
              </w:rPr>
            </w:rPrChange>
          </w:rPr>
          <w:t>La Commissione dura in carica per la durata del mandato del Consiglio dell’Ordine territoriale e rimane in essere fino alla nomina della nuova commissione.</w:t>
        </w:r>
      </w:ins>
    </w:p>
    <w:p w:rsidR="00A103D4" w:rsidRPr="00A103D4" w:rsidRDefault="00A103D4" w:rsidP="00A103D4">
      <w:pPr>
        <w:numPr>
          <w:ilvl w:val="1"/>
          <w:numId w:val="78"/>
        </w:numPr>
        <w:tabs>
          <w:tab w:val="clear" w:pos="360"/>
        </w:tabs>
        <w:autoSpaceDE w:val="0"/>
        <w:spacing w:before="120" w:after="120" w:line="240" w:lineRule="auto"/>
        <w:ind w:left="851" w:hanging="284"/>
        <w:jc w:val="both"/>
        <w:rPr>
          <w:ins w:id="2146" w:author="utente" w:date="2014-04-06T11:29:00Z"/>
          <w:rStyle w:val="normarticoli1"/>
          <w:b w:val="0"/>
          <w:sz w:val="20"/>
          <w:rPrChange w:id="2147" w:author="utente" w:date="2014-04-06T11:30:00Z">
            <w:rPr>
              <w:ins w:id="2148" w:author="utente" w:date="2014-04-06T11:29:00Z"/>
              <w:rStyle w:val="normarticoli1"/>
              <w:sz w:val="20"/>
            </w:rPr>
          </w:rPrChange>
        </w:rPr>
        <w:pPrChange w:id="2149" w:author="utente" w:date="2014-04-06T11:30:00Z">
          <w:pPr>
            <w:numPr>
              <w:ilvl w:val="1"/>
              <w:numId w:val="77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2150" w:author="utente" w:date="2014-04-06T11:29:00Z">
        <w:r w:rsidRPr="00A103D4">
          <w:rPr>
            <w:bCs/>
            <w:sz w:val="24"/>
            <w:rPrChange w:id="2151" w:author="utente" w:date="2014-04-06T11:30:00Z">
              <w:rPr>
                <w:bCs/>
                <w:sz w:val="24"/>
              </w:rPr>
            </w:rPrChange>
          </w:rPr>
          <w:t>Il Consiglio dell’Ordine può revocare o sostituire i membri effettivi o supplenti.</w:t>
        </w:r>
      </w:ins>
    </w:p>
    <w:p w:rsidR="00A103D4" w:rsidRDefault="00A103D4" w:rsidP="00CD7ED2">
      <w:pPr>
        <w:spacing w:after="0"/>
        <w:jc w:val="both"/>
        <w:rPr>
          <w:ins w:id="2152" w:author="utente" w:date="2014-04-06T11:28:00Z"/>
          <w:b/>
          <w:bCs/>
          <w:sz w:val="24"/>
        </w:rPr>
        <w:pPrChange w:id="2153" w:author="utente" w:date="2014-04-06T11:28:00Z">
          <w:pPr>
            <w:spacing w:after="360"/>
            <w:jc w:val="center"/>
          </w:pPr>
        </w:pPrChange>
      </w:pPr>
    </w:p>
    <w:p w:rsidR="00CD7ED2" w:rsidRDefault="00CD7ED2" w:rsidP="00CD7ED2">
      <w:pPr>
        <w:spacing w:after="0"/>
        <w:jc w:val="both"/>
        <w:rPr>
          <w:ins w:id="2154" w:author="utente" w:date="2014-04-06T11:27:00Z"/>
          <w:bCs/>
          <w:sz w:val="24"/>
        </w:rPr>
        <w:pPrChange w:id="2155" w:author="utente" w:date="2014-04-06T11:28:00Z">
          <w:pPr>
            <w:spacing w:after="360"/>
            <w:jc w:val="center"/>
          </w:pPr>
        </w:pPrChange>
      </w:pPr>
      <w:ins w:id="2156" w:author="utente" w:date="2014-04-06T11:27:00Z">
        <w:r>
          <w:rPr>
            <w:b/>
            <w:bCs/>
            <w:sz w:val="24"/>
          </w:rPr>
          <w:t>Rispetto alla p</w:t>
        </w:r>
        <w:r>
          <w:rPr>
            <w:b/>
            <w:bCs/>
            <w:sz w:val="24"/>
          </w:rPr>
          <w:t>ubblicità dell’assolvimento dell'obbligo della formazione continua</w:t>
        </w:r>
      </w:ins>
    </w:p>
    <w:p w:rsidR="00CD7ED2" w:rsidRPr="00CD7ED2" w:rsidRDefault="00CD7ED2" w:rsidP="00CD7ED2">
      <w:pPr>
        <w:pStyle w:val="Paragrafoelenco"/>
        <w:numPr>
          <w:ilvl w:val="0"/>
          <w:numId w:val="76"/>
        </w:numPr>
        <w:autoSpaceDE w:val="0"/>
        <w:spacing w:after="0" w:line="240" w:lineRule="auto"/>
        <w:jc w:val="both"/>
        <w:rPr>
          <w:ins w:id="2157" w:author="utente" w:date="2014-04-06T11:27:00Z"/>
          <w:bCs/>
          <w:sz w:val="24"/>
          <w:rPrChange w:id="2158" w:author="utente" w:date="2014-04-06T11:28:00Z">
            <w:rPr>
              <w:ins w:id="2159" w:author="utente" w:date="2014-04-06T11:27:00Z"/>
            </w:rPr>
          </w:rPrChange>
        </w:rPr>
        <w:pPrChange w:id="2160" w:author="utente" w:date="2014-04-06T11:28:00Z">
          <w:pPr>
            <w:numPr>
              <w:numId w:val="75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2161" w:author="utente" w:date="2014-04-06T11:27:00Z">
        <w:r w:rsidRPr="00CD7ED2">
          <w:rPr>
            <w:bCs/>
            <w:sz w:val="24"/>
            <w:rPrChange w:id="2162" w:author="utente" w:date="2014-04-06T11:28:00Z">
              <w:rPr/>
            </w:rPrChange>
          </w:rPr>
          <w:t>La pubblicità</w:t>
        </w:r>
        <w:r w:rsidRPr="00CD7ED2">
          <w:rPr>
            <w:bCs/>
            <w:sz w:val="20"/>
            <w:rPrChange w:id="2163" w:author="utente" w:date="2014-04-06T11:28:00Z">
              <w:rPr>
                <w:sz w:val="20"/>
              </w:rPr>
            </w:rPrChange>
          </w:rPr>
          <w:t xml:space="preserve"> </w:t>
        </w:r>
        <w:r w:rsidRPr="00CD7ED2">
          <w:rPr>
            <w:bCs/>
            <w:sz w:val="24"/>
            <w:rPrChange w:id="2164" w:author="utente" w:date="2014-04-06T11:28:00Z">
              <w:rPr/>
            </w:rPrChange>
          </w:rPr>
          <w:t>dell’assolvimento dell’obbligo di formazione professionale continua avviene attraverso l’Albo unico nazionale di cui all’art. 3 comma 2 del DPR 7 agosto 2012, n.137 implementato nel SIDAF.</w:t>
        </w:r>
      </w:ins>
    </w:p>
    <w:p w:rsidR="00C95C29" w:rsidRDefault="00C95C29" w:rsidP="00C95C29">
      <w:pPr>
        <w:spacing w:before="120" w:after="120" w:line="240" w:lineRule="auto"/>
        <w:jc w:val="both"/>
        <w:rPr>
          <w:ins w:id="2165" w:author="utente" w:date="2014-04-06T11:19:00Z"/>
          <w:b/>
          <w:bCs/>
          <w:sz w:val="24"/>
        </w:rPr>
        <w:pPrChange w:id="2166" w:author="utente" w:date="2014-04-06T11:19:00Z">
          <w:pPr>
            <w:pStyle w:val="Paragrafoelenco"/>
            <w:numPr>
              <w:numId w:val="73"/>
            </w:numPr>
            <w:spacing w:before="120" w:after="120" w:line="240" w:lineRule="auto"/>
            <w:ind w:left="1004" w:hanging="360"/>
            <w:jc w:val="both"/>
          </w:pPr>
        </w:pPrChange>
      </w:pPr>
    </w:p>
    <w:p w:rsidR="00C95C29" w:rsidRDefault="00C95C29" w:rsidP="00C95C29">
      <w:pPr>
        <w:spacing w:before="120" w:after="120" w:line="240" w:lineRule="auto"/>
        <w:jc w:val="both"/>
        <w:rPr>
          <w:ins w:id="2167" w:author="utente" w:date="2014-04-06T11:19:00Z"/>
          <w:b/>
          <w:bCs/>
          <w:sz w:val="24"/>
        </w:rPr>
        <w:pPrChange w:id="2168" w:author="utente" w:date="2014-04-06T11:19:00Z">
          <w:pPr>
            <w:pStyle w:val="Paragrafoelenco"/>
            <w:numPr>
              <w:numId w:val="73"/>
            </w:numPr>
            <w:spacing w:before="120" w:after="120" w:line="240" w:lineRule="auto"/>
            <w:ind w:left="1004" w:hanging="360"/>
            <w:jc w:val="both"/>
          </w:pPr>
        </w:pPrChange>
      </w:pPr>
      <w:ins w:id="2169" w:author="utente" w:date="2014-04-06T11:19:00Z">
        <w:r>
          <w:rPr>
            <w:b/>
            <w:bCs/>
            <w:sz w:val="24"/>
          </w:rPr>
          <w:lastRenderedPageBreak/>
          <w:t>Disposizioni transitorie</w:t>
        </w:r>
      </w:ins>
    </w:p>
    <w:p w:rsidR="00C95C29" w:rsidRDefault="00C95C29" w:rsidP="00B32138">
      <w:pPr>
        <w:autoSpaceDE w:val="0"/>
        <w:jc w:val="both"/>
        <w:rPr>
          <w:ins w:id="2170" w:author="utente" w:date="2014-04-06T11:19:00Z"/>
        </w:rPr>
        <w:pPrChange w:id="2171" w:author="utente" w:date="2014-04-06T11:34:00Z">
          <w:pPr>
            <w:autoSpaceDE w:val="0"/>
            <w:ind w:left="340"/>
            <w:jc w:val="both"/>
          </w:pPr>
        </w:pPrChange>
      </w:pPr>
      <w:ins w:id="2172" w:author="utente" w:date="2014-04-06T11:19:00Z">
        <w:r>
          <w:t>Con Delibera n. 38/</w:t>
        </w:r>
      </w:ins>
      <w:ins w:id="2173" w:author="utente" w:date="2014-04-06T11:20:00Z">
        <w:r>
          <w:t>2014 approvata nella seduta del 22/01/2014 il Conaf ha sospeso l</w:t>
        </w:r>
      </w:ins>
      <w:ins w:id="2174" w:author="utente" w:date="2014-04-06T11:23:00Z">
        <w:r>
          <w:t>’</w:t>
        </w:r>
        <w:r>
          <w:t xml:space="preserve">accreditamento degli eventi formativi in essere, </w:t>
        </w:r>
      </w:ins>
      <w:ins w:id="2175" w:author="utente" w:date="2014-04-06T11:26:00Z">
        <w:r w:rsidR="00E90464">
          <w:t>finché</w:t>
        </w:r>
      </w:ins>
      <w:ins w:id="2176" w:author="utente" w:date="2014-04-06T11:23:00Z">
        <w:r>
          <w:t xml:space="preserve"> non sarà concluso l</w:t>
        </w:r>
        <w:r>
          <w:t>’</w:t>
        </w:r>
        <w:r>
          <w:t>iter per l</w:t>
        </w:r>
        <w:r>
          <w:t>’</w:t>
        </w:r>
        <w:r>
          <w:t xml:space="preserve">accreditamento delle Agenzie di Formazione </w:t>
        </w:r>
      </w:ins>
      <w:ins w:id="2177" w:author="utente" w:date="2014-04-06T11:24:00Z">
        <w:r>
          <w:t>e l</w:t>
        </w:r>
        <w:r>
          <w:t>’</w:t>
        </w:r>
        <w:r>
          <w:t xml:space="preserve">invio dei Piani </w:t>
        </w:r>
      </w:ins>
      <w:ins w:id="2178" w:author="utente" w:date="2014-04-06T11:26:00Z">
        <w:r w:rsidR="00E90464">
          <w:t>formativi</w:t>
        </w:r>
      </w:ins>
      <w:ins w:id="2179" w:author="utente" w:date="2014-04-06T11:24:00Z">
        <w:r>
          <w:t xml:space="preserve"> 2014 da parte degli Ordini e delle Federazioni, previsto per il 15 maggio 2014 (circolare Conaf n. 8 del 20/01/2014 per il relativo parere di conformità da parte del Consiglio Nazionale.</w:t>
        </w:r>
      </w:ins>
      <w:ins w:id="2180" w:author="utente" w:date="2014-04-06T11:25:00Z">
        <w:r>
          <w:t xml:space="preserve"> Ai sensi dell</w:t>
        </w:r>
        <w:r>
          <w:t>’</w:t>
        </w:r>
        <w:r>
          <w:t xml:space="preserve">art. 11 del </w:t>
        </w:r>
        <w:proofErr w:type="spellStart"/>
        <w:r>
          <w:t>REg</w:t>
        </w:r>
        <w:proofErr w:type="spellEnd"/>
        <w:r>
          <w:t>. n. 3/2013 gli eventi devono essere accreditati direttamente dai Consigli degli Ordini territoriali</w:t>
        </w:r>
      </w:ins>
      <w:ins w:id="2181" w:author="utente" w:date="2014-04-06T11:26:00Z">
        <w:r>
          <w:t>, ed inseriti n</w:t>
        </w:r>
        <w:r w:rsidR="00E90464">
          <w:t>el Piano formativo 2014 degli Ordini e/o delle Federazioni o delle Agenzie Formative.</w:t>
        </w:r>
      </w:ins>
    </w:p>
    <w:p w:rsidR="00B32138" w:rsidRDefault="00B32138" w:rsidP="00B32138">
      <w:pPr>
        <w:spacing w:after="0"/>
        <w:jc w:val="both"/>
        <w:rPr>
          <w:ins w:id="2182" w:author="utente" w:date="2014-04-06T11:31:00Z"/>
          <w:b/>
          <w:sz w:val="28"/>
          <w:szCs w:val="28"/>
        </w:rPr>
      </w:pPr>
    </w:p>
    <w:p w:rsidR="00B32138" w:rsidRDefault="00B32138" w:rsidP="00B32138">
      <w:pPr>
        <w:spacing w:after="0"/>
        <w:jc w:val="both"/>
        <w:rPr>
          <w:ins w:id="2183" w:author="utente" w:date="2014-04-06T11:32:00Z"/>
          <w:b/>
          <w:sz w:val="28"/>
          <w:szCs w:val="28"/>
        </w:rPr>
      </w:pPr>
      <w:ins w:id="2184" w:author="utente" w:date="2014-04-06T11:31:00Z">
        <w:r>
          <w:rPr>
            <w:b/>
            <w:sz w:val="28"/>
            <w:szCs w:val="28"/>
          </w:rPr>
          <w:t>B</w:t>
        </w:r>
        <w:r w:rsidRPr="005B3488">
          <w:rPr>
            <w:b/>
            <w:sz w:val="28"/>
            <w:szCs w:val="28"/>
          </w:rPr>
          <w:t xml:space="preserve">2) Quesiti e risposte di interesse per </w:t>
        </w:r>
      </w:ins>
      <w:ins w:id="2185" w:author="utente" w:date="2014-04-06T11:32:00Z">
        <w:r>
          <w:rPr>
            <w:b/>
            <w:sz w:val="28"/>
            <w:szCs w:val="28"/>
          </w:rPr>
          <w:t>gli Ordini e le Federazioni</w:t>
        </w:r>
      </w:ins>
    </w:p>
    <w:p w:rsidR="00B32138" w:rsidRDefault="00B32138" w:rsidP="00B32138">
      <w:pPr>
        <w:spacing w:after="0"/>
        <w:jc w:val="both"/>
        <w:rPr>
          <w:ins w:id="2186" w:author="utente" w:date="2014-04-06T11:35:00Z"/>
          <w:sz w:val="24"/>
          <w:szCs w:val="24"/>
        </w:rPr>
        <w:pPrChange w:id="2187" w:author="utente" w:date="2014-04-06T11:34:00Z">
          <w:pPr>
            <w:spacing w:after="0"/>
            <w:jc w:val="both"/>
          </w:pPr>
        </w:pPrChange>
      </w:pPr>
      <w:ins w:id="2188" w:author="utente" w:date="2014-04-06T11:32:00Z">
        <w:r>
          <w:rPr>
            <w:sz w:val="24"/>
            <w:szCs w:val="24"/>
          </w:rPr>
          <w:t>(ad integrazione dei quesiti e delle risposte di cui al punto A2 che costituiscono comunque un riferimento anche per gli Ordini e le Federazioni</w:t>
        </w:r>
      </w:ins>
      <w:ins w:id="2189" w:author="utente" w:date="2014-04-06T11:34:00Z">
        <w:r>
          <w:rPr>
            <w:sz w:val="24"/>
            <w:szCs w:val="24"/>
          </w:rPr>
          <w:t>)</w:t>
        </w:r>
      </w:ins>
      <w:ins w:id="2190" w:author="utente" w:date="2014-04-06T11:35:00Z">
        <w:r w:rsidR="00096E17">
          <w:rPr>
            <w:sz w:val="24"/>
            <w:szCs w:val="24"/>
          </w:rPr>
          <w:t>.</w:t>
        </w:r>
      </w:ins>
    </w:p>
    <w:p w:rsidR="00096E17" w:rsidRPr="00B31FFF" w:rsidRDefault="00096E17" w:rsidP="00B32138">
      <w:pPr>
        <w:spacing w:after="0"/>
        <w:jc w:val="both"/>
        <w:rPr>
          <w:ins w:id="2191" w:author="utente" w:date="2014-04-06T11:35:00Z"/>
          <w:sz w:val="16"/>
          <w:szCs w:val="16"/>
          <w:rPrChange w:id="2192" w:author="utente" w:date="2014-04-06T11:43:00Z">
            <w:rPr>
              <w:ins w:id="2193" w:author="utente" w:date="2014-04-06T11:35:00Z"/>
              <w:sz w:val="24"/>
              <w:szCs w:val="24"/>
            </w:rPr>
          </w:rPrChange>
        </w:rPr>
        <w:pPrChange w:id="2194" w:author="utente" w:date="2014-04-06T11:34:00Z">
          <w:pPr>
            <w:spacing w:after="0"/>
            <w:jc w:val="both"/>
          </w:pPr>
        </w:pPrChange>
      </w:pPr>
    </w:p>
    <w:p w:rsidR="00B31FFF" w:rsidRPr="008626E9" w:rsidRDefault="00750A65" w:rsidP="008626E9">
      <w:pPr>
        <w:autoSpaceDE w:val="0"/>
        <w:spacing w:before="120" w:after="120" w:line="240" w:lineRule="auto"/>
        <w:ind w:left="284"/>
        <w:jc w:val="both"/>
        <w:rPr>
          <w:ins w:id="2195" w:author="utente" w:date="2014-04-06T11:38:00Z"/>
          <w:b/>
          <w:sz w:val="24"/>
          <w:szCs w:val="24"/>
          <w:rPrChange w:id="2196" w:author="utente" w:date="2014-04-06T12:08:00Z">
            <w:rPr>
              <w:ins w:id="2197" w:author="utente" w:date="2014-04-06T11:38:00Z"/>
            </w:rPr>
          </w:rPrChange>
        </w:rPr>
        <w:pPrChange w:id="2198" w:author="utente" w:date="2014-04-06T12:08:00Z">
          <w:pPr>
            <w:autoSpaceDE w:val="0"/>
            <w:spacing w:before="120" w:after="120" w:line="240" w:lineRule="auto"/>
            <w:ind w:left="284"/>
            <w:jc w:val="both"/>
          </w:pPr>
        </w:pPrChange>
      </w:pPr>
      <w:ins w:id="2199" w:author="utente" w:date="2014-04-06T11:56:00Z">
        <w:r w:rsidRPr="008626E9">
          <w:rPr>
            <w:b/>
            <w:bCs/>
            <w:sz w:val="24"/>
            <w:szCs w:val="24"/>
            <w:rPrChange w:id="2200" w:author="utente" w:date="2014-04-06T12:08:00Z">
              <w:rPr>
                <w:b/>
                <w:bCs/>
                <w:sz w:val="24"/>
                <w:szCs w:val="24"/>
              </w:rPr>
            </w:rPrChange>
          </w:rPr>
          <w:t>1.</w:t>
        </w:r>
      </w:ins>
      <w:ins w:id="2201" w:author="utente" w:date="2014-04-06T12:08:00Z">
        <w:r w:rsidR="008626E9">
          <w:rPr>
            <w:b/>
            <w:bCs/>
            <w:sz w:val="24"/>
            <w:szCs w:val="24"/>
          </w:rPr>
          <w:t xml:space="preserve"> </w:t>
        </w:r>
      </w:ins>
      <w:ins w:id="2202" w:author="utente" w:date="2014-04-06T11:36:00Z">
        <w:r w:rsidR="00096E17" w:rsidRPr="008626E9">
          <w:rPr>
            <w:b/>
            <w:bCs/>
            <w:sz w:val="24"/>
            <w:szCs w:val="24"/>
            <w:rPrChange w:id="2203" w:author="utente" w:date="2014-04-06T12:08:00Z">
              <w:rPr>
                <w:b/>
                <w:bCs/>
                <w:sz w:val="24"/>
              </w:rPr>
            </w:rPrChange>
          </w:rPr>
          <w:t xml:space="preserve">D. </w:t>
        </w:r>
      </w:ins>
      <w:ins w:id="2204" w:author="utente" w:date="2014-04-06T11:37:00Z">
        <w:r w:rsidR="00B31FFF" w:rsidRPr="008626E9">
          <w:rPr>
            <w:b/>
            <w:bCs/>
            <w:sz w:val="24"/>
            <w:szCs w:val="24"/>
            <w:rPrChange w:id="2205" w:author="utente" w:date="2014-04-06T12:08:00Z">
              <w:rPr>
                <w:b/>
                <w:bCs/>
                <w:sz w:val="24"/>
              </w:rPr>
            </w:rPrChange>
          </w:rPr>
          <w:t xml:space="preserve">Gli Ordini e le Federazioni necessitano di autorizzazione da parte del Conaf per </w:t>
        </w:r>
        <w:r w:rsidR="00B31FFF" w:rsidRPr="008626E9">
          <w:rPr>
            <w:b/>
            <w:sz w:val="24"/>
            <w:szCs w:val="24"/>
            <w:rPrChange w:id="2206" w:author="utente" w:date="2014-04-06T12:08:00Z">
              <w:rPr/>
            </w:rPrChange>
          </w:rPr>
          <w:t>l’acquisizione sul libero mercato di beni e servizi utili per l’organizzazione delle attività formative</w:t>
        </w:r>
      </w:ins>
      <w:ins w:id="2207" w:author="utente" w:date="2014-04-06T11:38:00Z">
        <w:r w:rsidR="00B31FFF" w:rsidRPr="008626E9">
          <w:rPr>
            <w:b/>
            <w:sz w:val="24"/>
            <w:szCs w:val="24"/>
            <w:rPrChange w:id="2208" w:author="utente" w:date="2014-04-06T12:08:00Z">
              <w:rPr/>
            </w:rPrChange>
          </w:rPr>
          <w:t>?</w:t>
        </w:r>
      </w:ins>
    </w:p>
    <w:p w:rsidR="00B31FFF" w:rsidRPr="008626E9" w:rsidRDefault="00B31FFF" w:rsidP="008626E9">
      <w:pPr>
        <w:autoSpaceDE w:val="0"/>
        <w:spacing w:before="120" w:after="120" w:line="240" w:lineRule="auto"/>
        <w:ind w:left="284"/>
        <w:jc w:val="both"/>
        <w:rPr>
          <w:ins w:id="2209" w:author="utente" w:date="2014-04-06T11:42:00Z"/>
          <w:sz w:val="24"/>
          <w:szCs w:val="24"/>
          <w:rPrChange w:id="2210" w:author="utente" w:date="2014-04-06T12:08:00Z">
            <w:rPr>
              <w:ins w:id="2211" w:author="utente" w:date="2014-04-06T11:42:00Z"/>
            </w:rPr>
          </w:rPrChange>
        </w:rPr>
        <w:pPrChange w:id="2212" w:author="utente" w:date="2014-04-06T12:08:00Z">
          <w:pPr>
            <w:numPr>
              <w:numId w:val="12"/>
            </w:numPr>
            <w:tabs>
              <w:tab w:val="num" w:pos="360"/>
            </w:tabs>
            <w:autoSpaceDE w:val="0"/>
            <w:ind w:left="357" w:hanging="357"/>
            <w:jc w:val="both"/>
          </w:pPr>
        </w:pPrChange>
      </w:pPr>
      <w:ins w:id="2213" w:author="utente" w:date="2014-04-06T11:38:00Z">
        <w:r w:rsidRPr="008626E9">
          <w:rPr>
            <w:sz w:val="24"/>
            <w:szCs w:val="24"/>
            <w:rPrChange w:id="2214" w:author="utente" w:date="2014-04-06T12:08:00Z">
              <w:rPr/>
            </w:rPrChange>
          </w:rPr>
          <w:t>R. Gli Ordini e le Federazioni</w:t>
        </w:r>
      </w:ins>
      <w:ins w:id="2215" w:author="utente" w:date="2014-04-06T11:39:00Z">
        <w:r w:rsidRPr="008626E9">
          <w:rPr>
            <w:sz w:val="24"/>
            <w:szCs w:val="24"/>
            <w:rPrChange w:id="2216" w:author="utente" w:date="2014-04-06T12:08:00Z">
              <w:rPr>
                <w:sz w:val="24"/>
                <w:szCs w:val="24"/>
              </w:rPr>
            </w:rPrChange>
          </w:rPr>
          <w:t xml:space="preserve">, ai fini delle proprie  attività formative organizzate, </w:t>
        </w:r>
      </w:ins>
      <w:ins w:id="2217" w:author="utente" w:date="2014-04-06T11:38:00Z">
        <w:r w:rsidRPr="008626E9">
          <w:rPr>
            <w:sz w:val="24"/>
            <w:szCs w:val="24"/>
            <w:rPrChange w:id="2218" w:author="utente" w:date="2014-04-06T12:08:00Z">
              <w:rPr>
                <w:sz w:val="24"/>
                <w:szCs w:val="24"/>
              </w:rPr>
            </w:rPrChange>
          </w:rPr>
          <w:t>sono tenute ad acquisire beni e servizi utili all</w:t>
        </w:r>
      </w:ins>
      <w:ins w:id="2219" w:author="utente" w:date="2014-04-06T11:44:00Z">
        <w:r w:rsidRPr="008626E9">
          <w:rPr>
            <w:sz w:val="24"/>
            <w:szCs w:val="24"/>
            <w:rPrChange w:id="2220" w:author="utente" w:date="2014-04-06T12:08:00Z">
              <w:rPr>
                <w:sz w:val="24"/>
                <w:szCs w:val="24"/>
              </w:rPr>
            </w:rPrChange>
          </w:rPr>
          <w:t>’</w:t>
        </w:r>
        <w:r w:rsidRPr="008626E9">
          <w:rPr>
            <w:sz w:val="24"/>
            <w:szCs w:val="24"/>
            <w:rPrChange w:id="2221" w:author="utente" w:date="2014-04-06T12:08:00Z">
              <w:rPr>
                <w:sz w:val="24"/>
                <w:szCs w:val="24"/>
              </w:rPr>
            </w:rPrChange>
          </w:rPr>
          <w:t>organizzazione delle attività formative consultando l</w:t>
        </w:r>
        <w:r w:rsidRPr="008626E9">
          <w:rPr>
            <w:sz w:val="24"/>
            <w:szCs w:val="24"/>
            <w:rPrChange w:id="2222" w:author="utente" w:date="2014-04-06T12:08:00Z">
              <w:rPr>
                <w:sz w:val="24"/>
                <w:szCs w:val="24"/>
              </w:rPr>
            </w:rPrChange>
          </w:rPr>
          <w:t>’</w:t>
        </w:r>
      </w:ins>
      <w:ins w:id="2223" w:author="utente" w:date="2014-04-06T11:39:00Z">
        <w:r w:rsidRPr="008626E9">
          <w:rPr>
            <w:sz w:val="24"/>
            <w:szCs w:val="24"/>
            <w:rPrChange w:id="2224" w:author="utente" w:date="2014-04-06T12:08:00Z">
              <w:rPr>
                <w:sz w:val="24"/>
                <w:szCs w:val="24"/>
              </w:rPr>
            </w:rPrChange>
          </w:rPr>
          <w:t>Elenco dei soggetti accreditati dal Conaf</w:t>
        </w:r>
      </w:ins>
      <w:ins w:id="2225" w:author="utente" w:date="2014-04-06T11:45:00Z">
        <w:r w:rsidRPr="008626E9">
          <w:rPr>
            <w:bCs/>
            <w:sz w:val="24"/>
            <w:szCs w:val="24"/>
            <w:rPrChange w:id="2226" w:author="utente" w:date="2014-04-06T12:08:00Z">
              <w:rPr>
                <w:b/>
                <w:bCs/>
                <w:sz w:val="20"/>
                <w:szCs w:val="20"/>
              </w:rPr>
            </w:rPrChange>
          </w:rPr>
          <w:t xml:space="preserve"> </w:t>
        </w:r>
        <w:r w:rsidRPr="008626E9">
          <w:rPr>
            <w:bCs/>
            <w:sz w:val="24"/>
            <w:szCs w:val="24"/>
            <w:rPrChange w:id="2227" w:author="utente" w:date="2014-04-06T12:08:00Z">
              <w:rPr>
                <w:b/>
                <w:bCs/>
                <w:sz w:val="20"/>
                <w:szCs w:val="20"/>
              </w:rPr>
            </w:rPrChange>
          </w:rPr>
          <w:t>ai sensi dell</w:t>
        </w:r>
        <w:r w:rsidRPr="008626E9">
          <w:rPr>
            <w:bCs/>
            <w:sz w:val="24"/>
            <w:szCs w:val="24"/>
            <w:rPrChange w:id="2228" w:author="utente" w:date="2014-04-06T12:08:00Z">
              <w:rPr>
                <w:b/>
                <w:bCs/>
                <w:sz w:val="20"/>
                <w:szCs w:val="20"/>
              </w:rPr>
            </w:rPrChange>
          </w:rPr>
          <w:t>’</w:t>
        </w:r>
        <w:r w:rsidRPr="008626E9">
          <w:rPr>
            <w:bCs/>
            <w:sz w:val="24"/>
            <w:szCs w:val="24"/>
            <w:rPrChange w:id="2229" w:author="utente" w:date="2014-04-06T12:08:00Z">
              <w:rPr>
                <w:b/>
                <w:bCs/>
                <w:sz w:val="20"/>
                <w:szCs w:val="20"/>
              </w:rPr>
            </w:rPrChange>
          </w:rPr>
          <w:t xml:space="preserve">art. </w:t>
        </w:r>
        <w:r w:rsidRPr="008626E9">
          <w:rPr>
            <w:bCs/>
            <w:sz w:val="24"/>
            <w:szCs w:val="24"/>
            <w:rPrChange w:id="2230" w:author="utente" w:date="2014-04-06T12:08:00Z">
              <w:rPr>
                <w:b/>
                <w:bCs/>
                <w:sz w:val="20"/>
                <w:szCs w:val="20"/>
              </w:rPr>
            </w:rPrChange>
          </w:rPr>
          <w:t>6 comma 3 del Reg. 3/2013</w:t>
        </w:r>
      </w:ins>
      <w:ins w:id="2231" w:author="utente" w:date="2014-04-06T11:41:00Z">
        <w:r w:rsidRPr="008626E9">
          <w:rPr>
            <w:rFonts w:asciiTheme="minorHAnsi" w:hAnsiTheme="minorHAnsi"/>
            <w:bCs/>
            <w:sz w:val="24"/>
            <w:szCs w:val="24"/>
            <w:rPrChange w:id="2232" w:author="utente" w:date="2014-04-06T12:08:00Z">
              <w:rPr>
                <w:rFonts w:asciiTheme="minorHAnsi" w:hAnsiTheme="minorHAnsi"/>
                <w:bCs/>
              </w:rPr>
            </w:rPrChange>
          </w:rPr>
          <w:t>.</w:t>
        </w:r>
      </w:ins>
      <w:ins w:id="2233" w:author="utente" w:date="2014-04-06T11:42:00Z">
        <w:r w:rsidRPr="008626E9">
          <w:rPr>
            <w:sz w:val="24"/>
            <w:szCs w:val="24"/>
            <w:rPrChange w:id="2234" w:author="utente" w:date="2014-04-06T12:08:00Z">
              <w:rPr>
                <w:sz w:val="24"/>
                <w:szCs w:val="19"/>
              </w:rPr>
            </w:rPrChange>
          </w:rPr>
          <w:t xml:space="preserve"> </w:t>
        </w:r>
        <w:r w:rsidRPr="008626E9">
          <w:rPr>
            <w:sz w:val="24"/>
            <w:szCs w:val="24"/>
            <w:rPrChange w:id="2235" w:author="utente" w:date="2014-04-06T12:08:00Z">
              <w:rPr>
                <w:sz w:val="24"/>
                <w:szCs w:val="19"/>
              </w:rPr>
            </w:rPrChange>
          </w:rPr>
          <w:t>Gli Ordini territoriali e le Federazioni regionali possono svolgere le attività formative in cooperazione o conve</w:t>
        </w:r>
        <w:r w:rsidRPr="008626E9">
          <w:rPr>
            <w:sz w:val="24"/>
            <w:szCs w:val="24"/>
            <w:rPrChange w:id="2236" w:author="utente" w:date="2014-04-06T12:08:00Z">
              <w:rPr>
                <w:sz w:val="24"/>
                <w:szCs w:val="19"/>
              </w:rPr>
            </w:rPrChange>
          </w:rPr>
          <w:t>nzione con altri soggetti</w:t>
        </w:r>
      </w:ins>
      <w:ins w:id="2237" w:author="utente" w:date="2014-04-06T11:43:00Z">
        <w:r w:rsidRPr="008626E9">
          <w:rPr>
            <w:sz w:val="24"/>
            <w:szCs w:val="24"/>
            <w:rPrChange w:id="2238" w:author="utente" w:date="2014-04-06T12:08:00Z">
              <w:rPr>
                <w:sz w:val="24"/>
                <w:szCs w:val="19"/>
              </w:rPr>
            </w:rPrChange>
          </w:rPr>
          <w:t xml:space="preserve">, </w:t>
        </w:r>
      </w:ins>
      <w:ins w:id="2239" w:author="utente" w:date="2014-04-06T11:47:00Z">
        <w:r w:rsidR="00423C10" w:rsidRPr="008626E9">
          <w:rPr>
            <w:sz w:val="24"/>
            <w:szCs w:val="24"/>
            <w:rPrChange w:id="2240" w:author="utente" w:date="2014-04-06T12:08:00Z">
              <w:rPr>
                <w:sz w:val="24"/>
                <w:szCs w:val="19"/>
              </w:rPr>
            </w:rPrChange>
          </w:rPr>
          <w:t>disciplinata d</w:t>
        </w:r>
      </w:ins>
      <w:ins w:id="2241" w:author="utente" w:date="2014-04-06T11:42:00Z">
        <w:r w:rsidRPr="008626E9">
          <w:rPr>
            <w:bCs/>
            <w:sz w:val="24"/>
            <w:szCs w:val="24"/>
            <w:rPrChange w:id="2242" w:author="utente" w:date="2014-04-06T12:08:00Z">
              <w:rPr>
                <w:bCs/>
                <w:sz w:val="24"/>
                <w:szCs w:val="19"/>
              </w:rPr>
            </w:rPrChange>
          </w:rPr>
          <w:t xml:space="preserve">all'art. 9, comma 2, lett. d) del </w:t>
        </w:r>
      </w:ins>
      <w:ins w:id="2243" w:author="utente" w:date="2014-04-06T11:47:00Z">
        <w:r w:rsidR="00423C10" w:rsidRPr="008626E9">
          <w:rPr>
            <w:bCs/>
            <w:sz w:val="24"/>
            <w:szCs w:val="24"/>
            <w:rPrChange w:id="2244" w:author="utente" w:date="2014-04-06T12:08:00Z">
              <w:rPr>
                <w:bCs/>
                <w:sz w:val="24"/>
                <w:szCs w:val="19"/>
              </w:rPr>
            </w:rPrChange>
          </w:rPr>
          <w:t>Regolamento di Formazione del Conaf.</w:t>
        </w:r>
      </w:ins>
    </w:p>
    <w:p w:rsidR="00423C10" w:rsidRPr="008626E9" w:rsidRDefault="00750A65" w:rsidP="008626E9">
      <w:pPr>
        <w:autoSpaceDE w:val="0"/>
        <w:spacing w:before="120" w:after="120" w:line="240" w:lineRule="auto"/>
        <w:ind w:left="284"/>
        <w:jc w:val="both"/>
        <w:rPr>
          <w:ins w:id="2245" w:author="utente" w:date="2014-04-06T11:51:00Z"/>
          <w:b/>
          <w:sz w:val="24"/>
          <w:szCs w:val="24"/>
          <w:rPrChange w:id="2246" w:author="utente" w:date="2014-04-06T12:08:00Z">
            <w:rPr>
              <w:ins w:id="2247" w:author="utente" w:date="2014-04-06T11:51:00Z"/>
              <w:b/>
              <w:sz w:val="24"/>
              <w:szCs w:val="24"/>
            </w:rPr>
          </w:rPrChange>
        </w:rPr>
        <w:pPrChange w:id="2248" w:author="utente" w:date="2014-04-06T12:08:00Z">
          <w:pPr>
            <w:autoSpaceDE w:val="0"/>
            <w:spacing w:before="480" w:after="0"/>
            <w:jc w:val="center"/>
          </w:pPr>
        </w:pPrChange>
      </w:pPr>
      <w:ins w:id="2249" w:author="utente" w:date="2014-04-06T11:57:00Z">
        <w:r w:rsidRPr="008626E9">
          <w:rPr>
            <w:b/>
            <w:bCs/>
            <w:sz w:val="24"/>
            <w:szCs w:val="24"/>
            <w:rPrChange w:id="2250" w:author="utente" w:date="2014-04-06T12:08:00Z">
              <w:rPr>
                <w:b/>
                <w:bCs/>
                <w:sz w:val="24"/>
                <w:szCs w:val="24"/>
              </w:rPr>
            </w:rPrChange>
          </w:rPr>
          <w:t>2.</w:t>
        </w:r>
      </w:ins>
      <w:ins w:id="2251" w:author="utente" w:date="2014-04-06T12:08:00Z">
        <w:r w:rsidR="008626E9">
          <w:rPr>
            <w:b/>
            <w:bCs/>
            <w:sz w:val="24"/>
            <w:szCs w:val="24"/>
          </w:rPr>
          <w:t xml:space="preserve"> </w:t>
        </w:r>
      </w:ins>
      <w:ins w:id="2252" w:author="utente" w:date="2014-04-06T11:49:00Z">
        <w:r w:rsidR="00423C10" w:rsidRPr="008626E9">
          <w:rPr>
            <w:b/>
            <w:bCs/>
            <w:sz w:val="24"/>
            <w:szCs w:val="24"/>
            <w:rPrChange w:id="2253" w:author="utente" w:date="2014-04-06T12:08:00Z">
              <w:rPr>
                <w:b/>
                <w:bCs/>
                <w:sz w:val="24"/>
                <w:szCs w:val="24"/>
              </w:rPr>
            </w:rPrChange>
          </w:rPr>
          <w:t xml:space="preserve">D. Gli Ordini e le Federazioni </w:t>
        </w:r>
        <w:r w:rsidR="00423C10" w:rsidRPr="008626E9">
          <w:rPr>
            <w:b/>
            <w:bCs/>
            <w:sz w:val="24"/>
            <w:szCs w:val="24"/>
            <w:rPrChange w:id="2254" w:author="utente" w:date="2014-04-06T12:08:00Z">
              <w:rPr>
                <w:b/>
                <w:bCs/>
                <w:sz w:val="24"/>
                <w:szCs w:val="24"/>
              </w:rPr>
            </w:rPrChange>
          </w:rPr>
          <w:t xml:space="preserve">possono </w:t>
        </w:r>
        <w:r w:rsidR="00423C10" w:rsidRPr="008626E9">
          <w:rPr>
            <w:b/>
            <w:sz w:val="24"/>
            <w:szCs w:val="24"/>
            <w:rPrChange w:id="2255" w:author="utente" w:date="2014-04-06T12:08:00Z">
              <w:rPr>
                <w:b/>
                <w:sz w:val="24"/>
                <w:szCs w:val="24"/>
              </w:rPr>
            </w:rPrChange>
          </w:rPr>
          <w:t>acquisi</w:t>
        </w:r>
      </w:ins>
      <w:ins w:id="2256" w:author="utente" w:date="2014-04-06T11:51:00Z">
        <w:r w:rsidR="00423C10" w:rsidRPr="008626E9">
          <w:rPr>
            <w:b/>
            <w:sz w:val="24"/>
            <w:szCs w:val="24"/>
            <w:rPrChange w:id="2257" w:author="utente" w:date="2014-04-06T12:08:00Z">
              <w:rPr>
                <w:b/>
                <w:sz w:val="24"/>
                <w:szCs w:val="24"/>
              </w:rPr>
            </w:rPrChange>
          </w:rPr>
          <w:t>re</w:t>
        </w:r>
      </w:ins>
      <w:ins w:id="2258" w:author="utente" w:date="2014-04-06T11:49:00Z">
        <w:r w:rsidR="00423C10" w:rsidRPr="008626E9">
          <w:rPr>
            <w:b/>
            <w:sz w:val="24"/>
            <w:szCs w:val="24"/>
            <w:rPrChange w:id="2259" w:author="utente" w:date="2014-04-06T12:08:00Z">
              <w:rPr>
                <w:b/>
                <w:sz w:val="24"/>
                <w:szCs w:val="24"/>
              </w:rPr>
            </w:rPrChange>
          </w:rPr>
          <w:t xml:space="preserve"> beni e servizi utili per l’organizzazione delle attività formative?</w:t>
        </w:r>
      </w:ins>
    </w:p>
    <w:p w:rsidR="00423C10" w:rsidRPr="008626E9" w:rsidRDefault="00423C10" w:rsidP="008626E9">
      <w:pPr>
        <w:autoSpaceDE w:val="0"/>
        <w:spacing w:before="120" w:after="120" w:line="240" w:lineRule="auto"/>
        <w:ind w:left="284"/>
        <w:jc w:val="both"/>
        <w:rPr>
          <w:ins w:id="2260" w:author="utente" w:date="2014-04-06T11:51:00Z"/>
          <w:rStyle w:val="normarticoli1"/>
          <w:rPrChange w:id="2261" w:author="utente" w:date="2014-04-06T12:08:00Z">
            <w:rPr>
              <w:ins w:id="2262" w:author="utente" w:date="2014-04-06T11:51:00Z"/>
              <w:rStyle w:val="normarticoli1"/>
              <w:sz w:val="20"/>
            </w:rPr>
          </w:rPrChange>
        </w:rPr>
        <w:pPrChange w:id="2263" w:author="utente" w:date="2014-04-06T12:08:00Z">
          <w:pPr>
            <w:numPr>
              <w:numId w:val="14"/>
            </w:numPr>
            <w:tabs>
              <w:tab w:val="num" w:pos="0"/>
            </w:tabs>
            <w:autoSpaceDE w:val="0"/>
            <w:ind w:left="720" w:hanging="360"/>
            <w:jc w:val="both"/>
          </w:pPr>
        </w:pPrChange>
      </w:pPr>
      <w:ins w:id="2264" w:author="utente" w:date="2014-04-06T11:49:00Z">
        <w:r w:rsidRPr="008626E9">
          <w:rPr>
            <w:sz w:val="24"/>
            <w:szCs w:val="24"/>
            <w:rPrChange w:id="2265" w:author="utente" w:date="2014-04-06T12:08:00Z">
              <w:rPr>
                <w:sz w:val="24"/>
                <w:szCs w:val="24"/>
              </w:rPr>
            </w:rPrChange>
          </w:rPr>
          <w:t xml:space="preserve">R. Gli Ordini e le Federazioni, </w:t>
        </w:r>
      </w:ins>
      <w:ins w:id="2266" w:author="utente" w:date="2014-04-06T11:51:00Z">
        <w:r w:rsidRPr="008626E9">
          <w:rPr>
            <w:sz w:val="24"/>
            <w:szCs w:val="24"/>
            <w:rPrChange w:id="2267" w:author="utente" w:date="2014-04-06T12:08:00Z">
              <w:rPr>
                <w:sz w:val="24"/>
                <w:szCs w:val="19"/>
              </w:rPr>
            </w:rPrChange>
          </w:rPr>
          <w:t>nell</w:t>
        </w:r>
        <w:r w:rsidRPr="008626E9">
          <w:rPr>
            <w:sz w:val="24"/>
            <w:szCs w:val="24"/>
            <w:rPrChange w:id="2268" w:author="utente" w:date="2014-04-06T12:08:00Z">
              <w:rPr>
                <w:sz w:val="24"/>
                <w:szCs w:val="19"/>
              </w:rPr>
            </w:rPrChange>
          </w:rPr>
          <w:t>’</w:t>
        </w:r>
        <w:r w:rsidRPr="008626E9">
          <w:rPr>
            <w:sz w:val="24"/>
            <w:szCs w:val="24"/>
            <w:rPrChange w:id="2269" w:author="utente" w:date="2014-04-06T12:08:00Z">
              <w:rPr>
                <w:sz w:val="24"/>
                <w:szCs w:val="19"/>
              </w:rPr>
            </w:rPrChange>
          </w:rPr>
          <w:t>ambito delle</w:t>
        </w:r>
        <w:r w:rsidRPr="008626E9">
          <w:rPr>
            <w:sz w:val="24"/>
            <w:szCs w:val="24"/>
            <w:rPrChange w:id="2270" w:author="utente" w:date="2014-04-06T12:08:00Z">
              <w:rPr>
                <w:sz w:val="24"/>
                <w:szCs w:val="19"/>
              </w:rPr>
            </w:rPrChange>
          </w:rPr>
          <w:t xml:space="preserve"> convenzioni stipulate tra il Consiglio nazionale e le Università</w:t>
        </w:r>
      </w:ins>
      <w:ins w:id="2271" w:author="utente" w:date="2014-04-06T11:52:00Z">
        <w:r w:rsidRPr="008626E9">
          <w:rPr>
            <w:sz w:val="24"/>
            <w:szCs w:val="24"/>
            <w:rPrChange w:id="2272" w:author="utente" w:date="2014-04-06T12:08:00Z">
              <w:rPr>
                <w:sz w:val="24"/>
                <w:szCs w:val="19"/>
              </w:rPr>
            </w:rPrChange>
          </w:rPr>
          <w:t>,</w:t>
        </w:r>
      </w:ins>
      <w:ins w:id="2273" w:author="utente" w:date="2014-04-06T11:51:00Z">
        <w:r w:rsidRPr="008626E9">
          <w:rPr>
            <w:sz w:val="24"/>
            <w:szCs w:val="24"/>
            <w:rPrChange w:id="2274" w:author="utente" w:date="2014-04-06T12:08:00Z">
              <w:rPr>
                <w:sz w:val="24"/>
                <w:szCs w:val="19"/>
              </w:rPr>
            </w:rPrChange>
          </w:rPr>
          <w:t xml:space="preserve"> possono</w:t>
        </w:r>
        <w:r w:rsidRPr="008626E9">
          <w:rPr>
            <w:sz w:val="24"/>
            <w:szCs w:val="24"/>
            <w:rPrChange w:id="2275" w:author="utente" w:date="2014-04-06T12:08:00Z">
              <w:rPr>
                <w:sz w:val="24"/>
                <w:szCs w:val="19"/>
              </w:rPr>
            </w:rPrChange>
          </w:rPr>
          <w:t xml:space="preserve"> avviare percorsi formativi con </w:t>
        </w:r>
      </w:ins>
      <w:ins w:id="2276" w:author="utente" w:date="2014-04-06T11:52:00Z">
        <w:r w:rsidRPr="008626E9">
          <w:rPr>
            <w:sz w:val="24"/>
            <w:szCs w:val="24"/>
            <w:rPrChange w:id="2277" w:author="utente" w:date="2014-04-06T12:08:00Z">
              <w:rPr>
                <w:sz w:val="24"/>
                <w:szCs w:val="19"/>
              </w:rPr>
            </w:rPrChange>
          </w:rPr>
          <w:t>queste ultime</w:t>
        </w:r>
      </w:ins>
      <w:ins w:id="2278" w:author="utente" w:date="2014-04-06T11:51:00Z">
        <w:r w:rsidRPr="008626E9">
          <w:rPr>
            <w:sz w:val="24"/>
            <w:szCs w:val="24"/>
            <w:rPrChange w:id="2279" w:author="utente" w:date="2014-04-06T12:08:00Z">
              <w:rPr>
                <w:sz w:val="24"/>
                <w:szCs w:val="19"/>
              </w:rPr>
            </w:rPrChange>
          </w:rPr>
          <w:t>.</w:t>
        </w:r>
        <w:r w:rsidRPr="008626E9">
          <w:rPr>
            <w:sz w:val="24"/>
            <w:szCs w:val="24"/>
            <w:rPrChange w:id="2280" w:author="utente" w:date="2014-04-06T12:08:00Z">
              <w:rPr>
                <w:sz w:val="24"/>
                <w:szCs w:val="19"/>
              </w:rPr>
            </w:rPrChange>
          </w:rPr>
          <w:t xml:space="preserve"> </w:t>
        </w:r>
        <w:r w:rsidRPr="008626E9">
          <w:rPr>
            <w:sz w:val="24"/>
            <w:szCs w:val="24"/>
            <w:rPrChange w:id="2281" w:author="utente" w:date="2014-04-06T12:08:00Z">
              <w:rPr>
                <w:sz w:val="24"/>
                <w:szCs w:val="19"/>
              </w:rPr>
            </w:rPrChange>
          </w:rPr>
          <w:t>Ai fini dell'attuazione del comma 1 sono valide le convenzioni già stipulate dal Consiglio Nazionale alla data di pubblicazione del presente regolamento, se rispettose di quanto previsto dall’articolo 7, comma4, del D.P.R. 7agosto 2012, n.137</w:t>
        </w:r>
      </w:ins>
    </w:p>
    <w:p w:rsidR="008C599E" w:rsidRPr="008626E9" w:rsidRDefault="00750A65" w:rsidP="008626E9">
      <w:pPr>
        <w:autoSpaceDE w:val="0"/>
        <w:spacing w:before="120" w:after="120" w:line="240" w:lineRule="auto"/>
        <w:ind w:left="284"/>
        <w:jc w:val="both"/>
        <w:rPr>
          <w:ins w:id="2282" w:author="utente" w:date="2014-04-06T11:53:00Z"/>
          <w:b/>
          <w:sz w:val="24"/>
          <w:szCs w:val="24"/>
          <w:rPrChange w:id="2283" w:author="utente" w:date="2014-04-06T12:08:00Z">
            <w:rPr>
              <w:ins w:id="2284" w:author="utente" w:date="2014-04-06T11:53:00Z"/>
              <w:b/>
              <w:sz w:val="24"/>
              <w:szCs w:val="24"/>
            </w:rPr>
          </w:rPrChange>
        </w:rPr>
        <w:pPrChange w:id="2285" w:author="utente" w:date="2014-04-06T12:08:00Z">
          <w:pPr>
            <w:autoSpaceDE w:val="0"/>
            <w:spacing w:before="120" w:after="120" w:line="240" w:lineRule="auto"/>
            <w:ind w:left="284"/>
            <w:jc w:val="both"/>
          </w:pPr>
        </w:pPrChange>
      </w:pPr>
      <w:ins w:id="2286" w:author="utente" w:date="2014-04-06T11:57:00Z">
        <w:r w:rsidRPr="008626E9">
          <w:rPr>
            <w:b/>
            <w:bCs/>
            <w:sz w:val="24"/>
            <w:szCs w:val="24"/>
            <w:rPrChange w:id="2287" w:author="utente" w:date="2014-04-06T12:08:00Z">
              <w:rPr>
                <w:b/>
                <w:bCs/>
                <w:sz w:val="24"/>
                <w:szCs w:val="24"/>
              </w:rPr>
            </w:rPrChange>
          </w:rPr>
          <w:t>3.</w:t>
        </w:r>
      </w:ins>
      <w:ins w:id="2288" w:author="utente" w:date="2014-04-06T12:08:00Z">
        <w:r w:rsidR="008626E9">
          <w:rPr>
            <w:b/>
            <w:bCs/>
            <w:sz w:val="24"/>
            <w:szCs w:val="24"/>
          </w:rPr>
          <w:t xml:space="preserve"> </w:t>
        </w:r>
      </w:ins>
      <w:ins w:id="2289" w:author="utente" w:date="2014-04-06T11:53:00Z">
        <w:r w:rsidR="008C599E" w:rsidRPr="008626E9">
          <w:rPr>
            <w:b/>
            <w:bCs/>
            <w:sz w:val="24"/>
            <w:szCs w:val="24"/>
            <w:rPrChange w:id="2290" w:author="utente" w:date="2014-04-06T12:08:00Z">
              <w:rPr>
                <w:b/>
                <w:bCs/>
                <w:sz w:val="24"/>
                <w:szCs w:val="24"/>
              </w:rPr>
            </w:rPrChange>
          </w:rPr>
          <w:t xml:space="preserve">D. Gli Ordini e le Federazioni possono </w:t>
        </w:r>
        <w:r w:rsidR="008C599E" w:rsidRPr="008626E9">
          <w:rPr>
            <w:b/>
            <w:sz w:val="24"/>
            <w:szCs w:val="24"/>
            <w:rPrChange w:id="2291" w:author="utente" w:date="2014-04-06T12:08:00Z">
              <w:rPr>
                <w:b/>
                <w:sz w:val="24"/>
                <w:szCs w:val="24"/>
              </w:rPr>
            </w:rPrChange>
          </w:rPr>
          <w:t>organizzare attività formative gratuite per i propri iscritti?</w:t>
        </w:r>
      </w:ins>
    </w:p>
    <w:p w:rsidR="008C599E" w:rsidRPr="008626E9" w:rsidRDefault="008C599E" w:rsidP="008626E9">
      <w:pPr>
        <w:autoSpaceDE w:val="0"/>
        <w:spacing w:before="120" w:after="120" w:line="240" w:lineRule="auto"/>
        <w:ind w:left="284"/>
        <w:jc w:val="both"/>
        <w:rPr>
          <w:ins w:id="2292" w:author="utente" w:date="2014-04-06T11:53:00Z"/>
          <w:rStyle w:val="normarticoli1"/>
          <w:rPrChange w:id="2293" w:author="utente" w:date="2014-04-06T12:08:00Z">
            <w:rPr>
              <w:ins w:id="2294" w:author="utente" w:date="2014-04-06T11:53:00Z"/>
              <w:rStyle w:val="normarticoli1"/>
              <w:sz w:val="20"/>
            </w:rPr>
          </w:rPrChange>
        </w:rPr>
        <w:pPrChange w:id="2295" w:author="utente" w:date="2014-04-06T12:08:00Z">
          <w:pPr>
            <w:autoSpaceDE w:val="0"/>
            <w:ind w:left="284"/>
            <w:jc w:val="both"/>
          </w:pPr>
        </w:pPrChange>
      </w:pPr>
      <w:ins w:id="2296" w:author="utente" w:date="2014-04-06T11:53:00Z">
        <w:r w:rsidRPr="008626E9">
          <w:rPr>
            <w:sz w:val="24"/>
            <w:szCs w:val="24"/>
            <w:rPrChange w:id="2297" w:author="utente" w:date="2014-04-06T12:08:00Z">
              <w:rPr>
                <w:sz w:val="24"/>
                <w:szCs w:val="24"/>
              </w:rPr>
            </w:rPrChange>
          </w:rPr>
          <w:t xml:space="preserve">R. </w:t>
        </w:r>
        <w:r w:rsidRPr="008626E9">
          <w:rPr>
            <w:sz w:val="24"/>
            <w:szCs w:val="24"/>
            <w:rPrChange w:id="2298" w:author="utente" w:date="2014-04-06T12:08:00Z">
              <w:rPr>
                <w:sz w:val="24"/>
                <w:szCs w:val="24"/>
              </w:rPr>
            </w:rPrChange>
          </w:rPr>
          <w:t>Si, l</w:t>
        </w:r>
        <w:r w:rsidRPr="008626E9">
          <w:rPr>
            <w:sz w:val="24"/>
            <w:szCs w:val="24"/>
            <w:rPrChange w:id="2299" w:author="utente" w:date="2014-04-06T12:08:00Z">
              <w:rPr>
                <w:sz w:val="24"/>
                <w:szCs w:val="24"/>
              </w:rPr>
            </w:rPrChange>
          </w:rPr>
          <w:t>’</w:t>
        </w:r>
        <w:r w:rsidRPr="008626E9">
          <w:rPr>
            <w:sz w:val="24"/>
            <w:szCs w:val="24"/>
            <w:rPrChange w:id="2300" w:author="utente" w:date="2014-04-06T12:08:00Z">
              <w:rPr>
                <w:sz w:val="24"/>
                <w:szCs w:val="24"/>
              </w:rPr>
            </w:rPrChange>
          </w:rPr>
          <w:t>organizzazione di attività formative gratuite</w:t>
        </w:r>
      </w:ins>
      <w:ins w:id="2301" w:author="utente" w:date="2014-04-06T11:54:00Z">
        <w:r w:rsidRPr="008626E9">
          <w:rPr>
            <w:sz w:val="24"/>
            <w:szCs w:val="24"/>
            <w:rPrChange w:id="2302" w:author="utente" w:date="2014-04-06T12:08:00Z">
              <w:rPr>
                <w:sz w:val="24"/>
                <w:szCs w:val="24"/>
              </w:rPr>
            </w:rPrChange>
          </w:rPr>
          <w:t xml:space="preserve"> riservate ai propri</w:t>
        </w:r>
      </w:ins>
      <w:ins w:id="2303" w:author="utente" w:date="2014-04-06T11:53:00Z">
        <w:r w:rsidRPr="008626E9">
          <w:rPr>
            <w:sz w:val="24"/>
            <w:szCs w:val="24"/>
            <w:rPrChange w:id="2304" w:author="utente" w:date="2014-04-06T12:08:00Z">
              <w:rPr>
                <w:sz w:val="24"/>
                <w:szCs w:val="24"/>
              </w:rPr>
            </w:rPrChange>
          </w:rPr>
          <w:t xml:space="preserve"> iscritti è auspicabile ai sensi </w:t>
        </w:r>
      </w:ins>
      <w:ins w:id="2305" w:author="utente" w:date="2014-04-06T11:55:00Z">
        <w:r w:rsidRPr="008626E9">
          <w:rPr>
            <w:sz w:val="24"/>
            <w:szCs w:val="24"/>
            <w:rPrChange w:id="2306" w:author="utente" w:date="2014-04-06T12:08:00Z">
              <w:rPr>
                <w:sz w:val="24"/>
                <w:szCs w:val="24"/>
              </w:rPr>
            </w:rPrChange>
          </w:rPr>
          <w:t>dell</w:t>
        </w:r>
        <w:r w:rsidRPr="008626E9">
          <w:rPr>
            <w:sz w:val="24"/>
            <w:szCs w:val="24"/>
            <w:rPrChange w:id="2307" w:author="utente" w:date="2014-04-06T12:08:00Z">
              <w:rPr>
                <w:sz w:val="24"/>
                <w:szCs w:val="24"/>
              </w:rPr>
            </w:rPrChange>
          </w:rPr>
          <w:t>’</w:t>
        </w:r>
        <w:r w:rsidRPr="008626E9">
          <w:rPr>
            <w:sz w:val="24"/>
            <w:szCs w:val="24"/>
            <w:rPrChange w:id="2308" w:author="utente" w:date="2014-04-06T12:08:00Z">
              <w:rPr>
                <w:sz w:val="24"/>
                <w:szCs w:val="24"/>
              </w:rPr>
            </w:rPrChange>
          </w:rPr>
          <w:t>art. 11 comma 2.1 del Reg. 3/2013</w:t>
        </w:r>
      </w:ins>
      <w:ins w:id="2309" w:author="utente" w:date="2014-04-06T11:54:00Z">
        <w:r w:rsidRPr="008626E9">
          <w:rPr>
            <w:rFonts w:cs="Calibri"/>
            <w:bCs/>
            <w:sz w:val="24"/>
            <w:szCs w:val="24"/>
            <w:rPrChange w:id="2310" w:author="utente" w:date="2014-04-06T12:08:00Z">
              <w:rPr>
                <w:rFonts w:cs="Calibri"/>
                <w:bCs/>
                <w:szCs w:val="19"/>
              </w:rPr>
            </w:rPrChange>
          </w:rPr>
          <w:t>, utilizzando risorse proprie e quelle eventualmente ottenibili da sovvenzioni erogate da enti pubblici o privati</w:t>
        </w:r>
      </w:ins>
      <w:ins w:id="2311" w:author="utente" w:date="2014-04-06T11:55:00Z">
        <w:r w:rsidRPr="008626E9">
          <w:rPr>
            <w:rFonts w:cs="Calibri"/>
            <w:bCs/>
            <w:sz w:val="24"/>
            <w:szCs w:val="24"/>
            <w:rPrChange w:id="2312" w:author="utente" w:date="2014-04-06T12:08:00Z">
              <w:rPr>
                <w:rFonts w:cs="Calibri"/>
                <w:bCs/>
                <w:szCs w:val="19"/>
              </w:rPr>
            </w:rPrChange>
          </w:rPr>
          <w:t>.</w:t>
        </w:r>
        <w:r w:rsidR="00AF0C24" w:rsidRPr="008626E9">
          <w:rPr>
            <w:rFonts w:cs="Calibri"/>
            <w:bCs/>
            <w:sz w:val="24"/>
            <w:szCs w:val="24"/>
            <w:rPrChange w:id="2313" w:author="utente" w:date="2014-04-06T12:08:00Z">
              <w:rPr>
                <w:rFonts w:cs="Calibri"/>
                <w:bCs/>
                <w:szCs w:val="19"/>
              </w:rPr>
            </w:rPrChange>
          </w:rPr>
          <w:t xml:space="preserve"> A tale scopo prevedono un apposito capitolo di spesa all</w:t>
        </w:r>
      </w:ins>
      <w:ins w:id="2314" w:author="utente" w:date="2014-04-06T11:56:00Z">
        <w:r w:rsidR="00AF0C24" w:rsidRPr="008626E9">
          <w:rPr>
            <w:rFonts w:cs="Calibri"/>
            <w:bCs/>
            <w:sz w:val="24"/>
            <w:szCs w:val="24"/>
            <w:rPrChange w:id="2315" w:author="utente" w:date="2014-04-06T12:08:00Z">
              <w:rPr>
                <w:rFonts w:cs="Calibri"/>
                <w:bCs/>
                <w:szCs w:val="19"/>
              </w:rPr>
            </w:rPrChange>
          </w:rPr>
          <w:t>’</w:t>
        </w:r>
        <w:r w:rsidR="00AF0C24" w:rsidRPr="008626E9">
          <w:rPr>
            <w:rFonts w:cs="Calibri"/>
            <w:bCs/>
            <w:sz w:val="24"/>
            <w:szCs w:val="24"/>
            <w:rPrChange w:id="2316" w:author="utente" w:date="2014-04-06T12:08:00Z">
              <w:rPr>
                <w:rFonts w:cs="Calibri"/>
                <w:bCs/>
                <w:szCs w:val="19"/>
              </w:rPr>
            </w:rPrChange>
          </w:rPr>
          <w:t>interno del bilancio preventivo dell</w:t>
        </w:r>
        <w:r w:rsidR="00AF0C24" w:rsidRPr="008626E9">
          <w:rPr>
            <w:rFonts w:cs="Calibri"/>
            <w:bCs/>
            <w:sz w:val="24"/>
            <w:szCs w:val="24"/>
            <w:rPrChange w:id="2317" w:author="utente" w:date="2014-04-06T12:08:00Z">
              <w:rPr>
                <w:rFonts w:cs="Calibri"/>
                <w:bCs/>
                <w:szCs w:val="19"/>
              </w:rPr>
            </w:rPrChange>
          </w:rPr>
          <w:t>’</w:t>
        </w:r>
        <w:r w:rsidR="00AF0C24" w:rsidRPr="008626E9">
          <w:rPr>
            <w:rFonts w:cs="Calibri"/>
            <w:bCs/>
            <w:sz w:val="24"/>
            <w:szCs w:val="24"/>
            <w:rPrChange w:id="2318" w:author="utente" w:date="2014-04-06T12:08:00Z">
              <w:rPr>
                <w:rFonts w:cs="Calibri"/>
                <w:bCs/>
                <w:szCs w:val="19"/>
              </w:rPr>
            </w:rPrChange>
          </w:rPr>
          <w:t>Ordine.</w:t>
        </w:r>
      </w:ins>
    </w:p>
    <w:p w:rsidR="00096E17" w:rsidRPr="008626E9" w:rsidRDefault="00096E17" w:rsidP="00D4062D">
      <w:pPr>
        <w:tabs>
          <w:tab w:val="left" w:pos="567"/>
        </w:tabs>
        <w:spacing w:before="120" w:after="120" w:line="240" w:lineRule="auto"/>
        <w:ind w:left="340" w:hanging="56"/>
        <w:jc w:val="both"/>
        <w:rPr>
          <w:ins w:id="2319" w:author="utente" w:date="2014-04-06T11:36:00Z"/>
          <w:b/>
          <w:bCs/>
          <w:sz w:val="24"/>
          <w:szCs w:val="24"/>
          <w:rPrChange w:id="2320" w:author="utente" w:date="2014-04-06T12:08:00Z">
            <w:rPr>
              <w:ins w:id="2321" w:author="utente" w:date="2014-04-06T11:36:00Z"/>
              <w:b/>
              <w:bCs/>
              <w:sz w:val="24"/>
            </w:rPr>
          </w:rPrChange>
        </w:rPr>
        <w:pPrChange w:id="2322" w:author="utente" w:date="2014-04-06T12:20:00Z">
          <w:pPr>
            <w:tabs>
              <w:tab w:val="left" w:pos="567"/>
            </w:tabs>
            <w:spacing w:before="120" w:after="120" w:line="240" w:lineRule="auto"/>
            <w:ind w:left="340" w:hanging="340"/>
            <w:jc w:val="both"/>
          </w:pPr>
        </w:pPrChange>
      </w:pPr>
      <w:ins w:id="2323" w:author="utente" w:date="2014-04-06T11:36:00Z">
        <w:r w:rsidRPr="008626E9">
          <w:rPr>
            <w:b/>
            <w:bCs/>
            <w:sz w:val="24"/>
            <w:szCs w:val="24"/>
            <w:rPrChange w:id="2324" w:author="utente" w:date="2014-04-06T12:08:00Z">
              <w:rPr>
                <w:b/>
                <w:bCs/>
                <w:sz w:val="24"/>
              </w:rPr>
            </w:rPrChange>
          </w:rPr>
          <w:t>4.</w:t>
        </w:r>
        <w:r w:rsidRPr="008626E9">
          <w:rPr>
            <w:b/>
            <w:bCs/>
            <w:sz w:val="24"/>
            <w:szCs w:val="24"/>
            <w:rPrChange w:id="2325" w:author="utente" w:date="2014-04-06T12:08:00Z">
              <w:rPr>
                <w:b/>
                <w:bCs/>
                <w:sz w:val="24"/>
              </w:rPr>
            </w:rPrChange>
          </w:rPr>
          <w:tab/>
          <w:t xml:space="preserve">D. </w:t>
        </w:r>
      </w:ins>
      <w:ins w:id="2326" w:author="utente" w:date="2014-04-06T11:57:00Z">
        <w:r w:rsidR="00750A65" w:rsidRPr="008626E9">
          <w:rPr>
            <w:b/>
            <w:bCs/>
            <w:sz w:val="24"/>
            <w:szCs w:val="24"/>
            <w:rPrChange w:id="2327" w:author="utente" w:date="2014-04-06T12:08:00Z">
              <w:rPr>
                <w:b/>
                <w:bCs/>
                <w:sz w:val="24"/>
              </w:rPr>
            </w:rPrChange>
          </w:rPr>
          <w:t>Con quali modalità e tempistica l</w:t>
        </w:r>
        <w:r w:rsidR="00750A65" w:rsidRPr="008626E9">
          <w:rPr>
            <w:b/>
            <w:bCs/>
            <w:sz w:val="24"/>
            <w:szCs w:val="24"/>
            <w:rPrChange w:id="2328" w:author="utente" w:date="2014-04-06T12:08:00Z">
              <w:rPr>
                <w:b/>
                <w:bCs/>
                <w:sz w:val="24"/>
              </w:rPr>
            </w:rPrChange>
          </w:rPr>
          <w:t>’</w:t>
        </w:r>
        <w:r w:rsidR="00750A65" w:rsidRPr="008626E9">
          <w:rPr>
            <w:b/>
            <w:bCs/>
            <w:sz w:val="24"/>
            <w:szCs w:val="24"/>
            <w:rPrChange w:id="2329" w:author="utente" w:date="2014-04-06T12:08:00Z">
              <w:rPr>
                <w:b/>
                <w:bCs/>
                <w:sz w:val="24"/>
              </w:rPr>
            </w:rPrChange>
          </w:rPr>
          <w:t>Ordine verifica l</w:t>
        </w:r>
        <w:r w:rsidR="00750A65" w:rsidRPr="008626E9">
          <w:rPr>
            <w:b/>
            <w:bCs/>
            <w:sz w:val="24"/>
            <w:szCs w:val="24"/>
            <w:rPrChange w:id="2330" w:author="utente" w:date="2014-04-06T12:08:00Z">
              <w:rPr>
                <w:b/>
                <w:bCs/>
                <w:sz w:val="24"/>
              </w:rPr>
            </w:rPrChange>
          </w:rPr>
          <w:t>’</w:t>
        </w:r>
        <w:r w:rsidR="00750A65" w:rsidRPr="008626E9">
          <w:rPr>
            <w:b/>
            <w:bCs/>
            <w:sz w:val="24"/>
            <w:szCs w:val="24"/>
            <w:rPrChange w:id="2331" w:author="utente" w:date="2014-04-06T12:08:00Z">
              <w:rPr>
                <w:b/>
                <w:bCs/>
                <w:sz w:val="24"/>
              </w:rPr>
            </w:rPrChange>
          </w:rPr>
          <w:t>assolvimento dell</w:t>
        </w:r>
        <w:r w:rsidR="00750A65" w:rsidRPr="008626E9">
          <w:rPr>
            <w:b/>
            <w:bCs/>
            <w:sz w:val="24"/>
            <w:szCs w:val="24"/>
            <w:rPrChange w:id="2332" w:author="utente" w:date="2014-04-06T12:08:00Z">
              <w:rPr>
                <w:b/>
                <w:bCs/>
                <w:sz w:val="24"/>
              </w:rPr>
            </w:rPrChange>
          </w:rPr>
          <w:t>’</w:t>
        </w:r>
        <w:r w:rsidR="00750A65" w:rsidRPr="008626E9">
          <w:rPr>
            <w:b/>
            <w:bCs/>
            <w:sz w:val="24"/>
            <w:szCs w:val="24"/>
            <w:rPrChange w:id="2333" w:author="utente" w:date="2014-04-06T12:08:00Z">
              <w:rPr>
                <w:b/>
                <w:bCs/>
                <w:sz w:val="24"/>
              </w:rPr>
            </w:rPrChange>
          </w:rPr>
          <w:t>obbligo da parte dei propri iscritti</w:t>
        </w:r>
      </w:ins>
      <w:ins w:id="2334" w:author="utente" w:date="2014-04-06T11:36:00Z">
        <w:r w:rsidRPr="008626E9">
          <w:rPr>
            <w:b/>
            <w:bCs/>
            <w:sz w:val="24"/>
            <w:szCs w:val="24"/>
            <w:rPrChange w:id="2335" w:author="utente" w:date="2014-04-06T12:08:00Z">
              <w:rPr>
                <w:b/>
                <w:bCs/>
                <w:sz w:val="24"/>
              </w:rPr>
            </w:rPrChange>
          </w:rPr>
          <w:t>?</w:t>
        </w:r>
      </w:ins>
    </w:p>
    <w:p w:rsidR="00750A65" w:rsidRPr="008626E9" w:rsidRDefault="00096E17" w:rsidP="008626E9">
      <w:pPr>
        <w:autoSpaceDE w:val="0"/>
        <w:spacing w:before="120" w:after="120" w:line="240" w:lineRule="auto"/>
        <w:ind w:left="340"/>
        <w:jc w:val="both"/>
        <w:rPr>
          <w:ins w:id="2336" w:author="utente" w:date="2014-04-06T11:58:00Z"/>
          <w:bCs/>
          <w:sz w:val="24"/>
          <w:szCs w:val="24"/>
          <w:rPrChange w:id="2337" w:author="utente" w:date="2014-04-06T12:08:00Z">
            <w:rPr>
              <w:ins w:id="2338" w:author="utente" w:date="2014-04-06T11:58:00Z"/>
              <w:bCs/>
              <w:sz w:val="24"/>
            </w:rPr>
          </w:rPrChange>
        </w:rPr>
        <w:pPrChange w:id="2339" w:author="utente" w:date="2014-04-06T12:08:00Z">
          <w:pPr>
            <w:numPr>
              <w:numId w:val="23"/>
            </w:numPr>
            <w:tabs>
              <w:tab w:val="num" w:pos="360"/>
            </w:tabs>
            <w:autoSpaceDE w:val="0"/>
            <w:ind w:left="340" w:hanging="340"/>
            <w:jc w:val="both"/>
          </w:pPr>
        </w:pPrChange>
      </w:pPr>
      <w:ins w:id="2340" w:author="utente" w:date="2014-04-06T11:36:00Z">
        <w:r w:rsidRPr="008626E9">
          <w:rPr>
            <w:bCs/>
            <w:sz w:val="24"/>
            <w:szCs w:val="24"/>
            <w:rPrChange w:id="2341" w:author="utente" w:date="2014-04-06T12:08:00Z">
              <w:rPr>
                <w:bCs/>
                <w:sz w:val="24"/>
              </w:rPr>
            </w:rPrChange>
          </w:rPr>
          <w:t xml:space="preserve">R. </w:t>
        </w:r>
      </w:ins>
      <w:ins w:id="2342" w:author="utente" w:date="2014-04-06T11:57:00Z">
        <w:r w:rsidR="00750A65" w:rsidRPr="008626E9">
          <w:rPr>
            <w:bCs/>
            <w:sz w:val="24"/>
            <w:szCs w:val="24"/>
            <w:rPrChange w:id="2343" w:author="utente" w:date="2014-04-06T12:08:00Z">
              <w:rPr>
                <w:bCs/>
                <w:sz w:val="24"/>
              </w:rPr>
            </w:rPrChange>
          </w:rPr>
          <w:t>La verifica dell</w:t>
        </w:r>
        <w:r w:rsidR="00750A65" w:rsidRPr="008626E9">
          <w:rPr>
            <w:bCs/>
            <w:sz w:val="24"/>
            <w:szCs w:val="24"/>
            <w:rPrChange w:id="2344" w:author="utente" w:date="2014-04-06T12:08:00Z">
              <w:rPr>
                <w:bCs/>
                <w:sz w:val="24"/>
              </w:rPr>
            </w:rPrChange>
          </w:rPr>
          <w:t>’</w:t>
        </w:r>
        <w:r w:rsidR="00750A65" w:rsidRPr="008626E9">
          <w:rPr>
            <w:bCs/>
            <w:sz w:val="24"/>
            <w:szCs w:val="24"/>
            <w:rPrChange w:id="2345" w:author="utente" w:date="2014-04-06T12:08:00Z">
              <w:rPr>
                <w:bCs/>
                <w:sz w:val="24"/>
              </w:rPr>
            </w:rPrChange>
          </w:rPr>
          <w:t>adempimento dell</w:t>
        </w:r>
        <w:r w:rsidR="00750A65" w:rsidRPr="008626E9">
          <w:rPr>
            <w:bCs/>
            <w:sz w:val="24"/>
            <w:szCs w:val="24"/>
            <w:rPrChange w:id="2346" w:author="utente" w:date="2014-04-06T12:08:00Z">
              <w:rPr>
                <w:bCs/>
                <w:sz w:val="24"/>
              </w:rPr>
            </w:rPrChange>
          </w:rPr>
          <w:t>’</w:t>
        </w:r>
        <w:r w:rsidR="00750A65" w:rsidRPr="008626E9">
          <w:rPr>
            <w:bCs/>
            <w:sz w:val="24"/>
            <w:szCs w:val="24"/>
            <w:rPrChange w:id="2347" w:author="utente" w:date="2014-04-06T12:08:00Z">
              <w:rPr>
                <w:bCs/>
                <w:sz w:val="24"/>
              </w:rPr>
            </w:rPrChange>
          </w:rPr>
          <w:t xml:space="preserve">obbligo da parte degli Ordini </w:t>
        </w:r>
      </w:ins>
      <w:ins w:id="2348" w:author="utente" w:date="2014-04-06T11:58:00Z">
        <w:r w:rsidR="00750A65" w:rsidRPr="008626E9">
          <w:rPr>
            <w:bCs/>
            <w:sz w:val="24"/>
            <w:szCs w:val="24"/>
            <w:rPrChange w:id="2349" w:author="utente" w:date="2014-04-06T12:08:00Z">
              <w:rPr>
                <w:bCs/>
                <w:sz w:val="24"/>
              </w:rPr>
            </w:rPrChange>
          </w:rPr>
          <w:t xml:space="preserve">avviene al </w:t>
        </w:r>
        <w:r w:rsidR="00750A65" w:rsidRPr="008626E9">
          <w:rPr>
            <w:bCs/>
            <w:sz w:val="24"/>
            <w:szCs w:val="24"/>
            <w:rPrChange w:id="2350" w:author="utente" w:date="2014-04-06T12:08:00Z">
              <w:rPr>
                <w:bCs/>
                <w:sz w:val="24"/>
              </w:rPr>
            </w:rPrChange>
          </w:rPr>
          <w:t>termine del triennio formativo il Consiglio dell'Ordine territoriale</w:t>
        </w:r>
      </w:ins>
      <w:ins w:id="2351" w:author="utente" w:date="2014-04-06T11:59:00Z">
        <w:r w:rsidR="00750A65" w:rsidRPr="008626E9">
          <w:rPr>
            <w:bCs/>
            <w:sz w:val="24"/>
            <w:szCs w:val="24"/>
            <w:rPrChange w:id="2352" w:author="utente" w:date="2014-04-06T12:08:00Z">
              <w:rPr>
                <w:bCs/>
                <w:sz w:val="24"/>
              </w:rPr>
            </w:rPrChange>
          </w:rPr>
          <w:t>; quest</w:t>
        </w:r>
        <w:r w:rsidR="00750A65" w:rsidRPr="008626E9">
          <w:rPr>
            <w:bCs/>
            <w:sz w:val="24"/>
            <w:szCs w:val="24"/>
            <w:rPrChange w:id="2353" w:author="utente" w:date="2014-04-06T12:08:00Z">
              <w:rPr>
                <w:bCs/>
                <w:sz w:val="24"/>
              </w:rPr>
            </w:rPrChange>
          </w:rPr>
          <w:t>’</w:t>
        </w:r>
        <w:r w:rsidR="00750A65" w:rsidRPr="008626E9">
          <w:rPr>
            <w:bCs/>
            <w:sz w:val="24"/>
            <w:szCs w:val="24"/>
            <w:rPrChange w:id="2354" w:author="utente" w:date="2014-04-06T12:08:00Z">
              <w:rPr>
                <w:bCs/>
                <w:sz w:val="24"/>
              </w:rPr>
            </w:rPrChange>
          </w:rPr>
          <w:t>ultimo</w:t>
        </w:r>
      </w:ins>
      <w:ins w:id="2355" w:author="utente" w:date="2014-04-06T11:58:00Z">
        <w:r w:rsidR="00750A65" w:rsidRPr="008626E9">
          <w:rPr>
            <w:bCs/>
            <w:sz w:val="24"/>
            <w:szCs w:val="24"/>
            <w:rPrChange w:id="2356" w:author="utente" w:date="2014-04-06T12:08:00Z">
              <w:rPr>
                <w:bCs/>
                <w:sz w:val="24"/>
              </w:rPr>
            </w:rPrChange>
          </w:rPr>
          <w:t xml:space="preserve"> comunica agli iscritti l’eventuale inottemperanza dell’obbligo assegnando un tempo congruo, non superiore a un </w:t>
        </w:r>
        <w:r w:rsidR="00750A65" w:rsidRPr="008626E9">
          <w:rPr>
            <w:bCs/>
            <w:sz w:val="24"/>
            <w:szCs w:val="24"/>
            <w:rPrChange w:id="2357" w:author="utente" w:date="2014-04-06T12:08:00Z">
              <w:rPr>
                <w:bCs/>
                <w:sz w:val="24"/>
              </w:rPr>
            </w:rPrChange>
          </w:rPr>
          <w:lastRenderedPageBreak/>
          <w:t>anno, per l’assolvimento e al termine di tale periodo segnala gli inadempienti al Consiglio di disciplina territoriale.</w:t>
        </w:r>
      </w:ins>
      <w:ins w:id="2358" w:author="utente" w:date="2014-04-06T11:59:00Z">
        <w:r w:rsidR="00750A65" w:rsidRPr="008626E9">
          <w:rPr>
            <w:bCs/>
            <w:sz w:val="24"/>
            <w:szCs w:val="24"/>
            <w:rPrChange w:id="2359" w:author="utente" w:date="2014-04-06T12:08:00Z">
              <w:rPr>
                <w:bCs/>
                <w:sz w:val="24"/>
              </w:rPr>
            </w:rPrChange>
          </w:rPr>
          <w:t xml:space="preserve"> E</w:t>
        </w:r>
        <w:r w:rsidR="00750A65" w:rsidRPr="008626E9">
          <w:rPr>
            <w:bCs/>
            <w:sz w:val="24"/>
            <w:szCs w:val="24"/>
            <w:rPrChange w:id="2360" w:author="utente" w:date="2014-04-06T12:08:00Z">
              <w:rPr>
                <w:bCs/>
                <w:sz w:val="24"/>
              </w:rPr>
            </w:rPrChange>
          </w:rPr>
          <w:t>’</w:t>
        </w:r>
        <w:r w:rsidR="00750A65" w:rsidRPr="008626E9">
          <w:rPr>
            <w:bCs/>
            <w:sz w:val="24"/>
            <w:szCs w:val="24"/>
            <w:rPrChange w:id="2361" w:author="utente" w:date="2014-04-06T12:08:00Z">
              <w:rPr>
                <w:bCs/>
                <w:sz w:val="24"/>
              </w:rPr>
            </w:rPrChange>
          </w:rPr>
          <w:t xml:space="preserve"> auspicabile che al termine di ogni anno l</w:t>
        </w:r>
        <w:r w:rsidR="00750A65" w:rsidRPr="008626E9">
          <w:rPr>
            <w:bCs/>
            <w:sz w:val="24"/>
            <w:szCs w:val="24"/>
            <w:rPrChange w:id="2362" w:author="utente" w:date="2014-04-06T12:08:00Z">
              <w:rPr>
                <w:bCs/>
                <w:sz w:val="24"/>
              </w:rPr>
            </w:rPrChange>
          </w:rPr>
          <w:t>’</w:t>
        </w:r>
        <w:r w:rsidR="00750A65" w:rsidRPr="008626E9">
          <w:rPr>
            <w:bCs/>
            <w:sz w:val="24"/>
            <w:szCs w:val="24"/>
            <w:rPrChange w:id="2363" w:author="utente" w:date="2014-04-06T12:08:00Z">
              <w:rPr>
                <w:bCs/>
                <w:sz w:val="24"/>
              </w:rPr>
            </w:rPrChange>
          </w:rPr>
          <w:t>Ordine verifichi l</w:t>
        </w:r>
        <w:r w:rsidR="00750A65" w:rsidRPr="008626E9">
          <w:rPr>
            <w:bCs/>
            <w:sz w:val="24"/>
            <w:szCs w:val="24"/>
            <w:rPrChange w:id="2364" w:author="utente" w:date="2014-04-06T12:08:00Z">
              <w:rPr>
                <w:bCs/>
                <w:sz w:val="24"/>
              </w:rPr>
            </w:rPrChange>
          </w:rPr>
          <w:t>’</w:t>
        </w:r>
        <w:r w:rsidR="00750A65" w:rsidRPr="008626E9">
          <w:rPr>
            <w:bCs/>
            <w:sz w:val="24"/>
            <w:szCs w:val="24"/>
            <w:rPrChange w:id="2365" w:author="utente" w:date="2014-04-06T12:08:00Z">
              <w:rPr>
                <w:bCs/>
                <w:sz w:val="24"/>
              </w:rPr>
            </w:rPrChange>
          </w:rPr>
          <w:t>assolvimento di almeno 2 CFP da parte dell</w:t>
        </w:r>
        <w:r w:rsidR="00750A65" w:rsidRPr="008626E9">
          <w:rPr>
            <w:bCs/>
            <w:sz w:val="24"/>
            <w:szCs w:val="24"/>
            <w:rPrChange w:id="2366" w:author="utente" w:date="2014-04-06T12:08:00Z">
              <w:rPr>
                <w:bCs/>
                <w:sz w:val="24"/>
              </w:rPr>
            </w:rPrChange>
          </w:rPr>
          <w:t>’</w:t>
        </w:r>
        <w:r w:rsidR="00750A65" w:rsidRPr="008626E9">
          <w:rPr>
            <w:bCs/>
            <w:sz w:val="24"/>
            <w:szCs w:val="24"/>
            <w:rPrChange w:id="2367" w:author="utente" w:date="2014-04-06T12:08:00Z">
              <w:rPr>
                <w:bCs/>
                <w:sz w:val="24"/>
              </w:rPr>
            </w:rPrChange>
          </w:rPr>
          <w:t>iscritto previsto dall</w:t>
        </w:r>
        <w:r w:rsidR="00750A65" w:rsidRPr="008626E9">
          <w:rPr>
            <w:bCs/>
            <w:sz w:val="24"/>
            <w:szCs w:val="24"/>
            <w:rPrChange w:id="2368" w:author="utente" w:date="2014-04-06T12:08:00Z">
              <w:rPr>
                <w:bCs/>
                <w:sz w:val="24"/>
              </w:rPr>
            </w:rPrChange>
          </w:rPr>
          <w:t>’</w:t>
        </w:r>
        <w:r w:rsidR="00750A65" w:rsidRPr="008626E9">
          <w:rPr>
            <w:bCs/>
            <w:sz w:val="24"/>
            <w:szCs w:val="24"/>
            <w:rPrChange w:id="2369" w:author="utente" w:date="2014-04-06T12:08:00Z">
              <w:rPr>
                <w:bCs/>
                <w:sz w:val="24"/>
              </w:rPr>
            </w:rPrChange>
          </w:rPr>
          <w:t xml:space="preserve">art. </w:t>
        </w:r>
      </w:ins>
      <w:ins w:id="2370" w:author="utente" w:date="2014-04-06T12:00:00Z">
        <w:r w:rsidR="00750A65" w:rsidRPr="008626E9">
          <w:rPr>
            <w:bCs/>
            <w:sz w:val="24"/>
            <w:szCs w:val="24"/>
            <w:rPrChange w:id="2371" w:author="utente" w:date="2014-04-06T12:08:00Z">
              <w:rPr>
                <w:bCs/>
                <w:sz w:val="24"/>
              </w:rPr>
            </w:rPrChange>
          </w:rPr>
          <w:t xml:space="preserve">5 comma 5 del Regolamento di Formazione del CONAF. </w:t>
        </w:r>
        <w:r w:rsidR="00750A65" w:rsidRPr="008626E9">
          <w:rPr>
            <w:bCs/>
            <w:sz w:val="24"/>
            <w:szCs w:val="24"/>
            <w:highlight w:val="yellow"/>
            <w:rPrChange w:id="2372" w:author="utente" w:date="2014-04-06T12:08:00Z">
              <w:rPr>
                <w:bCs/>
                <w:sz w:val="24"/>
              </w:rPr>
            </w:rPrChange>
          </w:rPr>
          <w:t>Il mancato assolvimento di quest</w:t>
        </w:r>
        <w:r w:rsidR="00750A65" w:rsidRPr="008626E9">
          <w:rPr>
            <w:bCs/>
            <w:sz w:val="24"/>
            <w:szCs w:val="24"/>
            <w:highlight w:val="yellow"/>
            <w:rPrChange w:id="2373" w:author="utente" w:date="2014-04-06T12:08:00Z">
              <w:rPr>
                <w:bCs/>
                <w:sz w:val="24"/>
              </w:rPr>
            </w:rPrChange>
          </w:rPr>
          <w:t>’</w:t>
        </w:r>
        <w:r w:rsidR="00750A65" w:rsidRPr="008626E9">
          <w:rPr>
            <w:bCs/>
            <w:sz w:val="24"/>
            <w:szCs w:val="24"/>
            <w:highlight w:val="yellow"/>
            <w:rPrChange w:id="2374" w:author="utente" w:date="2014-04-06T12:08:00Z">
              <w:rPr>
                <w:bCs/>
                <w:sz w:val="24"/>
              </w:rPr>
            </w:rPrChange>
          </w:rPr>
          <w:t>ultimo obbligo non costituisce illecito disciplinare, ma va comunque segnalato all</w:t>
        </w:r>
      </w:ins>
      <w:ins w:id="2375" w:author="utente" w:date="2014-04-06T12:01:00Z">
        <w:r w:rsidR="00750A65" w:rsidRPr="008626E9">
          <w:rPr>
            <w:bCs/>
            <w:sz w:val="24"/>
            <w:szCs w:val="24"/>
            <w:highlight w:val="yellow"/>
            <w:rPrChange w:id="2376" w:author="utente" w:date="2014-04-06T12:08:00Z">
              <w:rPr>
                <w:bCs/>
                <w:sz w:val="24"/>
              </w:rPr>
            </w:rPrChange>
          </w:rPr>
          <w:t>’</w:t>
        </w:r>
        <w:r w:rsidR="00750A65" w:rsidRPr="008626E9">
          <w:rPr>
            <w:bCs/>
            <w:sz w:val="24"/>
            <w:szCs w:val="24"/>
            <w:highlight w:val="yellow"/>
            <w:rPrChange w:id="2377" w:author="utente" w:date="2014-04-06T12:08:00Z">
              <w:rPr>
                <w:bCs/>
                <w:sz w:val="24"/>
              </w:rPr>
            </w:rPrChange>
          </w:rPr>
          <w:t>iscritto a cura dell</w:t>
        </w:r>
        <w:r w:rsidR="00750A65" w:rsidRPr="008626E9">
          <w:rPr>
            <w:bCs/>
            <w:sz w:val="24"/>
            <w:szCs w:val="24"/>
            <w:highlight w:val="yellow"/>
            <w:rPrChange w:id="2378" w:author="utente" w:date="2014-04-06T12:08:00Z">
              <w:rPr>
                <w:bCs/>
                <w:sz w:val="24"/>
              </w:rPr>
            </w:rPrChange>
          </w:rPr>
          <w:t>’</w:t>
        </w:r>
        <w:r w:rsidR="00750A65" w:rsidRPr="008626E9">
          <w:rPr>
            <w:bCs/>
            <w:sz w:val="24"/>
            <w:szCs w:val="24"/>
            <w:highlight w:val="yellow"/>
            <w:rPrChange w:id="2379" w:author="utente" w:date="2014-04-06T12:08:00Z">
              <w:rPr>
                <w:bCs/>
                <w:sz w:val="24"/>
              </w:rPr>
            </w:rPrChange>
          </w:rPr>
          <w:t>Ordine.</w:t>
        </w:r>
      </w:ins>
    </w:p>
    <w:p w:rsidR="00096E17" w:rsidRPr="008626E9" w:rsidRDefault="00096E17" w:rsidP="008626E9">
      <w:pPr>
        <w:pStyle w:val="Paragrafoelenco"/>
        <w:tabs>
          <w:tab w:val="left" w:pos="567"/>
        </w:tabs>
        <w:spacing w:before="120" w:after="120" w:line="240" w:lineRule="auto"/>
        <w:ind w:left="340" w:hanging="340"/>
        <w:jc w:val="both"/>
        <w:rPr>
          <w:ins w:id="2380" w:author="utente" w:date="2014-04-06T11:36:00Z"/>
          <w:b/>
          <w:bCs/>
          <w:sz w:val="24"/>
          <w:szCs w:val="24"/>
          <w:rPrChange w:id="2381" w:author="utente" w:date="2014-04-06T12:08:00Z">
            <w:rPr>
              <w:ins w:id="2382" w:author="utente" w:date="2014-04-06T11:36:00Z"/>
              <w:b/>
              <w:bCs/>
              <w:sz w:val="24"/>
            </w:rPr>
          </w:rPrChange>
        </w:rPr>
        <w:pPrChange w:id="2383" w:author="utente" w:date="2014-04-06T12:08:00Z">
          <w:pPr>
            <w:pStyle w:val="Paragrafoelenco"/>
            <w:tabs>
              <w:tab w:val="left" w:pos="567"/>
            </w:tabs>
            <w:spacing w:before="120" w:after="120" w:line="240" w:lineRule="auto"/>
            <w:ind w:left="340" w:hanging="340"/>
            <w:jc w:val="both"/>
          </w:pPr>
        </w:pPrChange>
      </w:pPr>
      <w:ins w:id="2384" w:author="utente" w:date="2014-04-06T11:36:00Z">
        <w:r w:rsidRPr="008626E9">
          <w:rPr>
            <w:b/>
            <w:bCs/>
            <w:sz w:val="24"/>
            <w:szCs w:val="24"/>
            <w:rPrChange w:id="2385" w:author="utente" w:date="2014-04-06T12:08:00Z">
              <w:rPr>
                <w:b/>
                <w:bCs/>
                <w:sz w:val="24"/>
              </w:rPr>
            </w:rPrChange>
          </w:rPr>
          <w:t>5.</w:t>
        </w:r>
        <w:r w:rsidRPr="008626E9">
          <w:rPr>
            <w:b/>
            <w:bCs/>
            <w:sz w:val="24"/>
            <w:szCs w:val="24"/>
            <w:rPrChange w:id="2386" w:author="utente" w:date="2014-04-06T12:08:00Z">
              <w:rPr>
                <w:b/>
                <w:bCs/>
                <w:sz w:val="24"/>
              </w:rPr>
            </w:rPrChange>
          </w:rPr>
          <w:tab/>
          <w:t xml:space="preserve">D. </w:t>
        </w:r>
      </w:ins>
      <w:ins w:id="2387" w:author="utente" w:date="2014-04-06T12:02:00Z">
        <w:r w:rsidR="004B1238" w:rsidRPr="008626E9">
          <w:rPr>
            <w:b/>
            <w:bCs/>
            <w:sz w:val="24"/>
            <w:szCs w:val="24"/>
            <w:rPrChange w:id="2388" w:author="utente" w:date="2014-04-06T12:08:00Z">
              <w:rPr>
                <w:b/>
                <w:bCs/>
                <w:sz w:val="24"/>
              </w:rPr>
            </w:rPrChange>
          </w:rPr>
          <w:t xml:space="preserve">La partecipazione </w:t>
        </w:r>
      </w:ins>
      <w:ins w:id="2389" w:author="utente" w:date="2014-04-06T12:03:00Z">
        <w:r w:rsidR="004B1238" w:rsidRPr="008626E9">
          <w:rPr>
            <w:b/>
            <w:bCs/>
            <w:sz w:val="24"/>
            <w:szCs w:val="24"/>
            <w:rPrChange w:id="2390" w:author="utente" w:date="2014-04-06T12:08:00Z">
              <w:rPr>
                <w:b/>
                <w:bCs/>
                <w:sz w:val="24"/>
              </w:rPr>
            </w:rPrChange>
          </w:rPr>
          <w:t xml:space="preserve">di un iscritto </w:t>
        </w:r>
      </w:ins>
      <w:ins w:id="2391" w:author="utente" w:date="2014-04-06T12:02:00Z">
        <w:r w:rsidR="004B1238" w:rsidRPr="008626E9">
          <w:rPr>
            <w:b/>
            <w:bCs/>
            <w:sz w:val="24"/>
            <w:szCs w:val="24"/>
            <w:rPrChange w:id="2392" w:author="utente" w:date="2014-04-06T12:08:00Z">
              <w:rPr>
                <w:b/>
                <w:bCs/>
                <w:sz w:val="24"/>
              </w:rPr>
            </w:rPrChange>
          </w:rPr>
          <w:t xml:space="preserve">ad eventi formativi organizzati da altri Ordini e Federazioni degli Ordini </w:t>
        </w:r>
      </w:ins>
      <w:ins w:id="2393" w:author="utente" w:date="2014-04-06T12:03:00Z">
        <w:r w:rsidR="004B1238" w:rsidRPr="008626E9">
          <w:rPr>
            <w:b/>
            <w:bCs/>
            <w:sz w:val="24"/>
            <w:szCs w:val="24"/>
            <w:rPrChange w:id="2394" w:author="utente" w:date="2014-04-06T12:08:00Z">
              <w:rPr>
                <w:b/>
                <w:bCs/>
                <w:sz w:val="24"/>
              </w:rPr>
            </w:rPrChange>
          </w:rPr>
          <w:t xml:space="preserve">dei Dottori Agronomi </w:t>
        </w:r>
      </w:ins>
      <w:ins w:id="2395" w:author="utente" w:date="2014-04-06T12:02:00Z">
        <w:r w:rsidR="004B1238" w:rsidRPr="008626E9">
          <w:rPr>
            <w:b/>
            <w:bCs/>
            <w:sz w:val="24"/>
            <w:szCs w:val="24"/>
            <w:rPrChange w:id="2396" w:author="utente" w:date="2014-04-06T12:08:00Z">
              <w:rPr>
                <w:b/>
                <w:bCs/>
                <w:sz w:val="24"/>
              </w:rPr>
            </w:rPrChange>
          </w:rPr>
          <w:t xml:space="preserve">e </w:t>
        </w:r>
      </w:ins>
      <w:ins w:id="2397" w:author="utente" w:date="2014-04-06T12:03:00Z">
        <w:r w:rsidR="004B1238" w:rsidRPr="008626E9">
          <w:rPr>
            <w:b/>
            <w:bCs/>
            <w:sz w:val="24"/>
            <w:szCs w:val="24"/>
            <w:rPrChange w:id="2398" w:author="utente" w:date="2014-04-06T12:08:00Z">
              <w:rPr>
                <w:b/>
                <w:bCs/>
                <w:sz w:val="24"/>
              </w:rPr>
            </w:rPrChange>
          </w:rPr>
          <w:t xml:space="preserve">dei Dottori </w:t>
        </w:r>
      </w:ins>
      <w:ins w:id="2399" w:author="utente" w:date="2014-04-06T12:02:00Z">
        <w:r w:rsidR="004B1238" w:rsidRPr="008626E9">
          <w:rPr>
            <w:b/>
            <w:bCs/>
            <w:sz w:val="24"/>
            <w:szCs w:val="24"/>
            <w:rPrChange w:id="2400" w:author="utente" w:date="2014-04-06T12:08:00Z">
              <w:rPr>
                <w:b/>
                <w:bCs/>
                <w:sz w:val="24"/>
              </w:rPr>
            </w:rPrChange>
          </w:rPr>
          <w:t xml:space="preserve">Forestali </w:t>
        </w:r>
      </w:ins>
      <w:ins w:id="2401" w:author="utente" w:date="2014-04-06T12:03:00Z">
        <w:r w:rsidR="004B1238" w:rsidRPr="008626E9">
          <w:rPr>
            <w:b/>
            <w:bCs/>
            <w:sz w:val="24"/>
            <w:szCs w:val="24"/>
            <w:rPrChange w:id="2402" w:author="utente" w:date="2014-04-06T12:08:00Z">
              <w:rPr>
                <w:b/>
                <w:bCs/>
                <w:sz w:val="24"/>
              </w:rPr>
            </w:rPrChange>
          </w:rPr>
          <w:t>deve essere riconosciuta</w:t>
        </w:r>
      </w:ins>
      <w:ins w:id="2403" w:author="utente" w:date="2014-04-06T12:04:00Z">
        <w:r w:rsidR="004B1238" w:rsidRPr="008626E9">
          <w:rPr>
            <w:b/>
            <w:bCs/>
            <w:sz w:val="24"/>
            <w:szCs w:val="24"/>
            <w:rPrChange w:id="2404" w:author="utente" w:date="2014-04-06T12:08:00Z">
              <w:rPr>
                <w:b/>
                <w:bCs/>
                <w:sz w:val="24"/>
              </w:rPr>
            </w:rPrChange>
          </w:rPr>
          <w:t xml:space="preserve"> dall</w:t>
        </w:r>
      </w:ins>
      <w:ins w:id="2405" w:author="utente" w:date="2014-04-06T12:05:00Z">
        <w:r w:rsidR="004B1238" w:rsidRPr="008626E9">
          <w:rPr>
            <w:b/>
            <w:bCs/>
            <w:sz w:val="24"/>
            <w:szCs w:val="24"/>
            <w:rPrChange w:id="2406" w:author="utente" w:date="2014-04-06T12:08:00Z">
              <w:rPr>
                <w:b/>
                <w:bCs/>
                <w:sz w:val="24"/>
              </w:rPr>
            </w:rPrChange>
          </w:rPr>
          <w:t>’</w:t>
        </w:r>
        <w:r w:rsidR="004B1238" w:rsidRPr="008626E9">
          <w:rPr>
            <w:b/>
            <w:bCs/>
            <w:sz w:val="24"/>
            <w:szCs w:val="24"/>
            <w:rPrChange w:id="2407" w:author="utente" w:date="2014-04-06T12:08:00Z">
              <w:rPr>
                <w:b/>
                <w:bCs/>
                <w:sz w:val="24"/>
              </w:rPr>
            </w:rPrChange>
          </w:rPr>
          <w:t>Ordine di appartenenza dell</w:t>
        </w:r>
        <w:r w:rsidR="004B1238" w:rsidRPr="008626E9">
          <w:rPr>
            <w:b/>
            <w:bCs/>
            <w:sz w:val="24"/>
            <w:szCs w:val="24"/>
            <w:rPrChange w:id="2408" w:author="utente" w:date="2014-04-06T12:08:00Z">
              <w:rPr>
                <w:b/>
                <w:bCs/>
                <w:sz w:val="24"/>
              </w:rPr>
            </w:rPrChange>
          </w:rPr>
          <w:t>’</w:t>
        </w:r>
        <w:r w:rsidR="004B1238" w:rsidRPr="008626E9">
          <w:rPr>
            <w:b/>
            <w:bCs/>
            <w:sz w:val="24"/>
            <w:szCs w:val="24"/>
            <w:rPrChange w:id="2409" w:author="utente" w:date="2014-04-06T12:08:00Z">
              <w:rPr>
                <w:b/>
                <w:bCs/>
                <w:sz w:val="24"/>
              </w:rPr>
            </w:rPrChange>
          </w:rPr>
          <w:t>iscritto</w:t>
        </w:r>
      </w:ins>
      <w:ins w:id="2410" w:author="utente" w:date="2014-04-06T11:36:00Z">
        <w:r w:rsidRPr="008626E9">
          <w:rPr>
            <w:b/>
            <w:bCs/>
            <w:sz w:val="24"/>
            <w:szCs w:val="24"/>
            <w:rPrChange w:id="2411" w:author="utente" w:date="2014-04-06T12:08:00Z">
              <w:rPr>
                <w:b/>
                <w:bCs/>
                <w:sz w:val="24"/>
              </w:rPr>
            </w:rPrChange>
          </w:rPr>
          <w:t>?</w:t>
        </w:r>
      </w:ins>
    </w:p>
    <w:p w:rsidR="00096E17" w:rsidRPr="008626E9" w:rsidRDefault="00096E17" w:rsidP="00D4062D">
      <w:pPr>
        <w:autoSpaceDE w:val="0"/>
        <w:ind w:left="340"/>
        <w:jc w:val="both"/>
        <w:rPr>
          <w:ins w:id="2412" w:author="utente" w:date="2014-04-06T11:36:00Z"/>
          <w:bCs/>
          <w:sz w:val="24"/>
          <w:szCs w:val="24"/>
          <w:rPrChange w:id="2413" w:author="utente" w:date="2014-04-06T12:08:00Z">
            <w:rPr>
              <w:ins w:id="2414" w:author="utente" w:date="2014-04-06T11:36:00Z"/>
              <w:bCs/>
              <w:sz w:val="24"/>
              <w:szCs w:val="19"/>
            </w:rPr>
          </w:rPrChange>
        </w:rPr>
        <w:pPrChange w:id="2415" w:author="utente" w:date="2014-04-06T12:15:00Z">
          <w:pPr>
            <w:pStyle w:val="Paragrafoelenco"/>
            <w:tabs>
              <w:tab w:val="left" w:pos="567"/>
            </w:tabs>
            <w:spacing w:before="120" w:after="120" w:line="240" w:lineRule="auto"/>
            <w:ind w:left="340" w:hanging="340"/>
            <w:jc w:val="both"/>
          </w:pPr>
        </w:pPrChange>
      </w:pPr>
      <w:ins w:id="2416" w:author="utente" w:date="2014-04-06T11:36:00Z">
        <w:r w:rsidRPr="008626E9">
          <w:rPr>
            <w:bCs/>
            <w:sz w:val="24"/>
            <w:szCs w:val="24"/>
            <w:rPrChange w:id="2417" w:author="utente" w:date="2014-04-06T12:08:00Z">
              <w:rPr>
                <w:bCs/>
                <w:sz w:val="24"/>
              </w:rPr>
            </w:rPrChange>
          </w:rPr>
          <w:t xml:space="preserve">R. Si, </w:t>
        </w:r>
      </w:ins>
      <w:ins w:id="2418" w:author="utente" w:date="2014-04-06T12:04:00Z">
        <w:r w:rsidR="004B1238" w:rsidRPr="008626E9">
          <w:rPr>
            <w:bCs/>
            <w:sz w:val="24"/>
            <w:szCs w:val="24"/>
            <w:rPrChange w:id="2419" w:author="utente" w:date="2014-04-06T12:08:00Z">
              <w:rPr>
                <w:bCs/>
                <w:sz w:val="24"/>
              </w:rPr>
            </w:rPrChange>
          </w:rPr>
          <w:t>in quanto l</w:t>
        </w:r>
        <w:r w:rsidR="004B1238" w:rsidRPr="008626E9">
          <w:rPr>
            <w:bCs/>
            <w:sz w:val="24"/>
            <w:szCs w:val="24"/>
            <w:rPrChange w:id="2420" w:author="utente" w:date="2014-04-06T12:08:00Z">
              <w:rPr>
                <w:bCs/>
                <w:sz w:val="24"/>
              </w:rPr>
            </w:rPrChange>
          </w:rPr>
          <w:t>’</w:t>
        </w:r>
        <w:r w:rsidR="004B1238" w:rsidRPr="008626E9">
          <w:rPr>
            <w:bCs/>
            <w:sz w:val="24"/>
            <w:szCs w:val="24"/>
            <w:rPrChange w:id="2421" w:author="utente" w:date="2014-04-06T12:08:00Z">
              <w:rPr>
                <w:bCs/>
                <w:sz w:val="24"/>
              </w:rPr>
            </w:rPrChange>
          </w:rPr>
          <w:t>offerta Formativa è quella nazionale inserita nel Catalogo della Formazione</w:t>
        </w:r>
      </w:ins>
      <w:ins w:id="2422" w:author="utente" w:date="2014-04-06T12:05:00Z">
        <w:r w:rsidR="008626E9" w:rsidRPr="008626E9">
          <w:rPr>
            <w:bCs/>
            <w:sz w:val="24"/>
            <w:szCs w:val="24"/>
            <w:rPrChange w:id="2423" w:author="utente" w:date="2014-04-06T12:08:00Z">
              <w:rPr>
                <w:bCs/>
                <w:sz w:val="24"/>
              </w:rPr>
            </w:rPrChange>
          </w:rPr>
          <w:t xml:space="preserve"> approvato dal CONAF</w:t>
        </w:r>
      </w:ins>
      <w:ins w:id="2424" w:author="utente" w:date="2014-04-06T12:04:00Z">
        <w:r w:rsidR="004B1238" w:rsidRPr="008626E9">
          <w:rPr>
            <w:bCs/>
            <w:sz w:val="24"/>
            <w:szCs w:val="24"/>
            <w:rPrChange w:id="2425" w:author="utente" w:date="2014-04-06T12:08:00Z">
              <w:rPr>
                <w:bCs/>
                <w:sz w:val="24"/>
              </w:rPr>
            </w:rPrChange>
          </w:rPr>
          <w:t>.</w:t>
        </w:r>
      </w:ins>
      <w:ins w:id="2426" w:author="utente" w:date="2014-04-06T12:14:00Z">
        <w:r w:rsidR="00D4062D" w:rsidRPr="00D4062D">
          <w:t xml:space="preserve"> </w:t>
        </w:r>
      </w:ins>
    </w:p>
    <w:p w:rsidR="008626E9" w:rsidRPr="00D4062D" w:rsidRDefault="008626E9" w:rsidP="008626E9">
      <w:pPr>
        <w:pStyle w:val="Paragrafoelenco"/>
        <w:tabs>
          <w:tab w:val="left" w:pos="567"/>
        </w:tabs>
        <w:spacing w:before="120" w:after="120" w:line="240" w:lineRule="auto"/>
        <w:ind w:left="340" w:hanging="340"/>
        <w:jc w:val="both"/>
        <w:rPr>
          <w:ins w:id="2427" w:author="utente" w:date="2014-04-06T12:05:00Z"/>
          <w:b/>
          <w:bCs/>
          <w:sz w:val="24"/>
          <w:szCs w:val="24"/>
          <w:rPrChange w:id="2428" w:author="utente" w:date="2014-04-06T12:16:00Z">
            <w:rPr>
              <w:ins w:id="2429" w:author="utente" w:date="2014-04-06T12:05:00Z"/>
              <w:b/>
              <w:bCs/>
              <w:sz w:val="24"/>
            </w:rPr>
          </w:rPrChange>
        </w:rPr>
        <w:pPrChange w:id="2430" w:author="utente" w:date="2014-04-06T12:08:00Z">
          <w:pPr>
            <w:pStyle w:val="Paragrafoelenco"/>
            <w:tabs>
              <w:tab w:val="left" w:pos="567"/>
            </w:tabs>
            <w:spacing w:before="120" w:after="120" w:line="240" w:lineRule="auto"/>
            <w:ind w:left="340" w:hanging="340"/>
            <w:jc w:val="both"/>
          </w:pPr>
        </w:pPrChange>
      </w:pPr>
      <w:ins w:id="2431" w:author="utente" w:date="2014-04-06T12:05:00Z">
        <w:r w:rsidRPr="00D4062D">
          <w:rPr>
            <w:b/>
            <w:bCs/>
            <w:sz w:val="24"/>
            <w:szCs w:val="24"/>
            <w:rPrChange w:id="2432" w:author="utente" w:date="2014-04-06T12:16:00Z">
              <w:rPr>
                <w:b/>
                <w:bCs/>
                <w:sz w:val="24"/>
              </w:rPr>
            </w:rPrChange>
          </w:rPr>
          <w:t>6</w:t>
        </w:r>
        <w:r w:rsidRPr="00D4062D">
          <w:rPr>
            <w:b/>
            <w:bCs/>
            <w:sz w:val="24"/>
            <w:szCs w:val="24"/>
            <w:rPrChange w:id="2433" w:author="utente" w:date="2014-04-06T12:16:00Z">
              <w:rPr>
                <w:b/>
                <w:bCs/>
                <w:sz w:val="24"/>
              </w:rPr>
            </w:rPrChange>
          </w:rPr>
          <w:t>.</w:t>
        </w:r>
        <w:r w:rsidRPr="00D4062D">
          <w:rPr>
            <w:b/>
            <w:bCs/>
            <w:sz w:val="24"/>
            <w:szCs w:val="24"/>
            <w:rPrChange w:id="2434" w:author="utente" w:date="2014-04-06T12:16:00Z">
              <w:rPr>
                <w:b/>
                <w:bCs/>
                <w:sz w:val="24"/>
              </w:rPr>
            </w:rPrChange>
          </w:rPr>
          <w:tab/>
          <w:t>D. La partecipazione di un iscritto ad eventi formativi organizzat</w:t>
        </w:r>
        <w:r w:rsidRPr="00D4062D">
          <w:rPr>
            <w:b/>
            <w:bCs/>
            <w:sz w:val="24"/>
            <w:szCs w:val="24"/>
            <w:rPrChange w:id="2435" w:author="utente" w:date="2014-04-06T12:16:00Z">
              <w:rPr>
                <w:b/>
                <w:bCs/>
                <w:sz w:val="24"/>
              </w:rPr>
            </w:rPrChange>
          </w:rPr>
          <w:t xml:space="preserve">i da altre categorie </w:t>
        </w:r>
        <w:proofErr w:type="spellStart"/>
        <w:r w:rsidRPr="00D4062D">
          <w:rPr>
            <w:b/>
            <w:bCs/>
            <w:sz w:val="24"/>
            <w:szCs w:val="24"/>
            <w:rPrChange w:id="2436" w:author="utente" w:date="2014-04-06T12:16:00Z">
              <w:rPr>
                <w:b/>
                <w:bCs/>
                <w:sz w:val="24"/>
              </w:rPr>
            </w:rPrChange>
          </w:rPr>
          <w:t>ordinistiche</w:t>
        </w:r>
        <w:proofErr w:type="spellEnd"/>
        <w:r w:rsidRPr="00D4062D">
          <w:rPr>
            <w:b/>
            <w:bCs/>
            <w:sz w:val="24"/>
            <w:szCs w:val="24"/>
            <w:rPrChange w:id="2437" w:author="utente" w:date="2014-04-06T12:16:00Z">
              <w:rPr>
                <w:b/>
                <w:bCs/>
                <w:sz w:val="24"/>
              </w:rPr>
            </w:rPrChange>
          </w:rPr>
          <w:t xml:space="preserve"> </w:t>
        </w:r>
        <w:r w:rsidRPr="00D4062D">
          <w:rPr>
            <w:b/>
            <w:bCs/>
            <w:sz w:val="24"/>
            <w:szCs w:val="24"/>
            <w:rPrChange w:id="2438" w:author="utente" w:date="2014-04-06T12:16:00Z">
              <w:rPr>
                <w:b/>
                <w:bCs/>
                <w:sz w:val="24"/>
              </w:rPr>
            </w:rPrChange>
          </w:rPr>
          <w:t xml:space="preserve"> deve essere riconosciuta dall’Ordine di appartenenza dell’iscritto?</w:t>
        </w:r>
      </w:ins>
    </w:p>
    <w:p w:rsidR="008626E9" w:rsidRPr="00D4062D" w:rsidRDefault="008626E9" w:rsidP="008626E9">
      <w:pPr>
        <w:autoSpaceDE w:val="0"/>
        <w:spacing w:before="120" w:after="120" w:line="240" w:lineRule="auto"/>
        <w:ind w:left="284"/>
        <w:jc w:val="both"/>
        <w:rPr>
          <w:ins w:id="2439" w:author="utente" w:date="2014-04-06T12:05:00Z"/>
          <w:bCs/>
          <w:sz w:val="24"/>
          <w:szCs w:val="24"/>
          <w:rPrChange w:id="2440" w:author="utente" w:date="2014-04-06T12:16:00Z">
            <w:rPr>
              <w:ins w:id="2441" w:author="utente" w:date="2014-04-06T12:05:00Z"/>
              <w:bCs/>
              <w:sz w:val="24"/>
              <w:szCs w:val="19"/>
            </w:rPr>
          </w:rPrChange>
        </w:rPr>
        <w:pPrChange w:id="2442" w:author="utente" w:date="2014-04-06T12:10:00Z">
          <w:pPr>
            <w:pStyle w:val="Paragrafoelenco"/>
            <w:tabs>
              <w:tab w:val="left" w:pos="567"/>
            </w:tabs>
            <w:spacing w:before="120" w:after="120" w:line="240" w:lineRule="auto"/>
            <w:ind w:left="340" w:hanging="340"/>
            <w:jc w:val="both"/>
          </w:pPr>
        </w:pPrChange>
      </w:pPr>
      <w:ins w:id="2443" w:author="utente" w:date="2014-04-06T12:05:00Z">
        <w:r w:rsidRPr="00D4062D">
          <w:rPr>
            <w:bCs/>
            <w:sz w:val="24"/>
            <w:szCs w:val="24"/>
            <w:rPrChange w:id="2444" w:author="utente" w:date="2014-04-06T12:16:00Z">
              <w:rPr>
                <w:bCs/>
                <w:sz w:val="24"/>
              </w:rPr>
            </w:rPrChange>
          </w:rPr>
          <w:t xml:space="preserve">R. Si, </w:t>
        </w:r>
      </w:ins>
      <w:ins w:id="2445" w:author="utente" w:date="2014-04-06T12:06:00Z">
        <w:r w:rsidRPr="00D4062D">
          <w:rPr>
            <w:bCs/>
            <w:sz w:val="24"/>
            <w:szCs w:val="24"/>
            <w:rPrChange w:id="2446" w:author="utente" w:date="2014-04-06T12:16:00Z">
              <w:rPr>
                <w:bCs/>
                <w:sz w:val="24"/>
              </w:rPr>
            </w:rPrChange>
          </w:rPr>
          <w:t xml:space="preserve">nel momento in cui </w:t>
        </w:r>
      </w:ins>
      <w:ins w:id="2447" w:author="utente" w:date="2014-04-06T12:10:00Z">
        <w:r w:rsidRPr="00D4062D">
          <w:rPr>
            <w:sz w:val="24"/>
            <w:szCs w:val="24"/>
            <w:rPrChange w:id="2448" w:author="utente" w:date="2014-04-06T12:16:00Z">
              <w:rPr>
                <w:sz w:val="24"/>
                <w:szCs w:val="24"/>
              </w:rPr>
            </w:rPrChange>
          </w:rPr>
          <w:t>previo parere fa</w:t>
        </w:r>
        <w:r w:rsidRPr="00D4062D">
          <w:rPr>
            <w:sz w:val="24"/>
            <w:szCs w:val="24"/>
            <w:rPrChange w:id="2449" w:author="utente" w:date="2014-04-06T12:16:00Z">
              <w:rPr>
                <w:sz w:val="24"/>
                <w:szCs w:val="24"/>
              </w:rPr>
            </w:rPrChange>
          </w:rPr>
          <w:t xml:space="preserve">vorevole dei Ministri vigilanti sul </w:t>
        </w:r>
      </w:ins>
      <w:ins w:id="2450" w:author="utente" w:date="2014-04-06T12:06:00Z">
        <w:r w:rsidRPr="00D4062D">
          <w:rPr>
            <w:bCs/>
            <w:sz w:val="24"/>
            <w:szCs w:val="24"/>
            <w:rPrChange w:id="2451" w:author="utente" w:date="2014-04-06T12:16:00Z">
              <w:rPr>
                <w:bCs/>
                <w:sz w:val="24"/>
              </w:rPr>
            </w:rPrChange>
          </w:rPr>
          <w:t xml:space="preserve">Regolamento </w:t>
        </w:r>
      </w:ins>
      <w:ins w:id="2452" w:author="utente" w:date="2014-04-06T12:10:00Z">
        <w:r w:rsidRPr="00D4062D">
          <w:rPr>
            <w:bCs/>
            <w:sz w:val="24"/>
            <w:szCs w:val="24"/>
            <w:rPrChange w:id="2453" w:author="utente" w:date="2014-04-06T12:16:00Z">
              <w:rPr>
                <w:bCs/>
                <w:sz w:val="24"/>
                <w:szCs w:val="24"/>
              </w:rPr>
            </w:rPrChange>
          </w:rPr>
          <w:t>in corso di predisposizione a cura de</w:t>
        </w:r>
      </w:ins>
      <w:ins w:id="2454" w:author="utente" w:date="2014-04-06T12:06:00Z">
        <w:r w:rsidRPr="00D4062D">
          <w:rPr>
            <w:bCs/>
            <w:sz w:val="24"/>
            <w:szCs w:val="24"/>
            <w:rPrChange w:id="2455" w:author="utente" w:date="2014-04-06T12:16:00Z">
              <w:rPr>
                <w:bCs/>
                <w:sz w:val="24"/>
              </w:rPr>
            </w:rPrChange>
          </w:rPr>
          <w:t xml:space="preserve">lla Rete delle Professioni Tecniche per il riconoscimento congiunto dei crediti formativi. </w:t>
        </w:r>
      </w:ins>
      <w:ins w:id="2456" w:author="utente" w:date="2014-04-06T12:09:00Z">
        <w:r w:rsidRPr="00D4062D">
          <w:rPr>
            <w:bCs/>
            <w:sz w:val="24"/>
            <w:szCs w:val="24"/>
            <w:highlight w:val="yellow"/>
            <w:rPrChange w:id="2457" w:author="utente" w:date="2014-04-06T12:16:00Z">
              <w:rPr>
                <w:bCs/>
                <w:sz w:val="24"/>
                <w:szCs w:val="24"/>
              </w:rPr>
            </w:rPrChange>
          </w:rPr>
          <w:t>(NOTA MIA: a prescindere dai contenuti formativi? Io direi che l</w:t>
        </w:r>
        <w:r w:rsidRPr="00D4062D">
          <w:rPr>
            <w:bCs/>
            <w:sz w:val="24"/>
            <w:szCs w:val="24"/>
            <w:highlight w:val="yellow"/>
            <w:rPrChange w:id="2458" w:author="utente" w:date="2014-04-06T12:16:00Z">
              <w:rPr>
                <w:bCs/>
                <w:sz w:val="24"/>
                <w:szCs w:val="24"/>
              </w:rPr>
            </w:rPrChange>
          </w:rPr>
          <w:t>’</w:t>
        </w:r>
        <w:r w:rsidRPr="00D4062D">
          <w:rPr>
            <w:bCs/>
            <w:sz w:val="24"/>
            <w:szCs w:val="24"/>
            <w:highlight w:val="yellow"/>
            <w:rPrChange w:id="2459" w:author="utente" w:date="2014-04-06T12:16:00Z">
              <w:rPr>
                <w:bCs/>
                <w:sz w:val="24"/>
                <w:szCs w:val="24"/>
              </w:rPr>
            </w:rPrChange>
          </w:rPr>
          <w:t>Ordine devo poi valutare i contenuti)</w:t>
        </w:r>
      </w:ins>
    </w:p>
    <w:p w:rsidR="008626E9" w:rsidRPr="00D4062D" w:rsidRDefault="008626E9" w:rsidP="008626E9">
      <w:pPr>
        <w:pStyle w:val="Paragrafoelenco"/>
        <w:tabs>
          <w:tab w:val="left" w:pos="567"/>
        </w:tabs>
        <w:spacing w:before="120" w:after="120" w:line="240" w:lineRule="auto"/>
        <w:ind w:left="340" w:hanging="340"/>
        <w:jc w:val="both"/>
        <w:rPr>
          <w:ins w:id="2460" w:author="utente" w:date="2014-04-06T12:11:00Z"/>
          <w:b/>
          <w:bCs/>
          <w:sz w:val="24"/>
          <w:szCs w:val="24"/>
          <w:rPrChange w:id="2461" w:author="utente" w:date="2014-04-06T12:16:00Z">
            <w:rPr>
              <w:ins w:id="2462" w:author="utente" w:date="2014-04-06T12:11:00Z"/>
              <w:b/>
              <w:bCs/>
              <w:sz w:val="24"/>
              <w:szCs w:val="24"/>
            </w:rPr>
          </w:rPrChange>
        </w:rPr>
        <w:pPrChange w:id="2463" w:author="utente" w:date="2014-04-06T12:08:00Z">
          <w:pPr>
            <w:pStyle w:val="Paragrafoelenco"/>
            <w:tabs>
              <w:tab w:val="left" w:pos="567"/>
            </w:tabs>
            <w:spacing w:before="120" w:after="120" w:line="240" w:lineRule="auto"/>
            <w:ind w:left="340" w:hanging="340"/>
            <w:jc w:val="both"/>
          </w:pPr>
        </w:pPrChange>
      </w:pPr>
    </w:p>
    <w:p w:rsidR="00D4062D" w:rsidRPr="00D4062D" w:rsidRDefault="00D4062D" w:rsidP="00D4062D">
      <w:pPr>
        <w:pStyle w:val="Paragrafoelenco"/>
        <w:tabs>
          <w:tab w:val="left" w:pos="567"/>
        </w:tabs>
        <w:spacing w:before="120" w:after="120" w:line="240" w:lineRule="auto"/>
        <w:ind w:left="340" w:hanging="340"/>
        <w:jc w:val="both"/>
        <w:rPr>
          <w:ins w:id="2464" w:author="utente" w:date="2014-04-06T12:11:00Z"/>
          <w:b/>
          <w:bCs/>
          <w:sz w:val="24"/>
          <w:szCs w:val="24"/>
          <w:rPrChange w:id="2465" w:author="utente" w:date="2014-04-06T12:16:00Z">
            <w:rPr>
              <w:ins w:id="2466" w:author="utente" w:date="2014-04-06T12:11:00Z"/>
              <w:b/>
              <w:bCs/>
              <w:sz w:val="24"/>
              <w:szCs w:val="24"/>
            </w:rPr>
          </w:rPrChange>
        </w:rPr>
      </w:pPr>
      <w:ins w:id="2467" w:author="utente" w:date="2014-04-06T12:11:00Z">
        <w:r w:rsidRPr="00D4062D">
          <w:rPr>
            <w:b/>
            <w:bCs/>
            <w:sz w:val="24"/>
            <w:szCs w:val="24"/>
            <w:rPrChange w:id="2468" w:author="utente" w:date="2014-04-06T12:16:00Z">
              <w:rPr>
                <w:b/>
                <w:bCs/>
                <w:sz w:val="24"/>
                <w:szCs w:val="24"/>
              </w:rPr>
            </w:rPrChange>
          </w:rPr>
          <w:t>7</w:t>
        </w:r>
        <w:r w:rsidRPr="00D4062D">
          <w:rPr>
            <w:b/>
            <w:bCs/>
            <w:sz w:val="24"/>
            <w:szCs w:val="24"/>
            <w:rPrChange w:id="2469" w:author="utente" w:date="2014-04-06T12:16:00Z">
              <w:rPr>
                <w:b/>
                <w:bCs/>
                <w:sz w:val="24"/>
                <w:szCs w:val="24"/>
              </w:rPr>
            </w:rPrChange>
          </w:rPr>
          <w:t>.</w:t>
        </w:r>
        <w:r w:rsidRPr="00D4062D">
          <w:rPr>
            <w:b/>
            <w:bCs/>
            <w:sz w:val="24"/>
            <w:szCs w:val="24"/>
            <w:rPrChange w:id="2470" w:author="utente" w:date="2014-04-06T12:16:00Z">
              <w:rPr>
                <w:b/>
                <w:bCs/>
                <w:sz w:val="24"/>
                <w:szCs w:val="24"/>
              </w:rPr>
            </w:rPrChange>
          </w:rPr>
          <w:tab/>
          <w:t xml:space="preserve">D. </w:t>
        </w:r>
        <w:r w:rsidRPr="00D4062D">
          <w:rPr>
            <w:b/>
            <w:bCs/>
            <w:sz w:val="24"/>
            <w:szCs w:val="24"/>
            <w:rPrChange w:id="2471" w:author="utente" w:date="2014-04-06T12:16:00Z">
              <w:rPr>
                <w:b/>
                <w:bCs/>
                <w:sz w:val="24"/>
                <w:szCs w:val="24"/>
              </w:rPr>
            </w:rPrChange>
          </w:rPr>
          <w:t xml:space="preserve">Quali attività formative </w:t>
        </w:r>
        <w:proofErr w:type="spellStart"/>
        <w:r w:rsidRPr="00D4062D">
          <w:rPr>
            <w:b/>
            <w:bCs/>
            <w:sz w:val="24"/>
            <w:szCs w:val="24"/>
            <w:rPrChange w:id="2472" w:author="utente" w:date="2014-04-06T12:16:00Z">
              <w:rPr>
                <w:b/>
                <w:bCs/>
                <w:sz w:val="24"/>
                <w:szCs w:val="24"/>
              </w:rPr>
            </w:rPrChange>
          </w:rPr>
          <w:t>metaprofessionali</w:t>
        </w:r>
        <w:proofErr w:type="spellEnd"/>
        <w:r w:rsidRPr="00D4062D">
          <w:rPr>
            <w:b/>
            <w:bCs/>
            <w:sz w:val="24"/>
            <w:szCs w:val="24"/>
            <w:rPrChange w:id="2473" w:author="utente" w:date="2014-04-06T12:16:00Z">
              <w:rPr>
                <w:b/>
                <w:bCs/>
                <w:sz w:val="24"/>
                <w:szCs w:val="24"/>
              </w:rPr>
            </w:rPrChange>
          </w:rPr>
          <w:t xml:space="preserve"> possono essere riconosciute ad un iscritto?</w:t>
        </w:r>
      </w:ins>
    </w:p>
    <w:p w:rsidR="00D4062D" w:rsidRPr="00D4062D" w:rsidRDefault="00D4062D" w:rsidP="00D4062D">
      <w:pPr>
        <w:autoSpaceDE w:val="0"/>
        <w:spacing w:before="120" w:after="120" w:line="240" w:lineRule="auto"/>
        <w:ind w:left="284"/>
        <w:jc w:val="both"/>
        <w:rPr>
          <w:ins w:id="2474" w:author="utente" w:date="2014-04-06T12:16:00Z"/>
          <w:sz w:val="24"/>
          <w:szCs w:val="24"/>
          <w:rPrChange w:id="2475" w:author="utente" w:date="2014-04-06T12:16:00Z">
            <w:rPr>
              <w:ins w:id="2476" w:author="utente" w:date="2014-04-06T12:16:00Z"/>
            </w:rPr>
          </w:rPrChange>
        </w:rPr>
        <w:pPrChange w:id="2477" w:author="utente" w:date="2014-04-06T12:12:00Z">
          <w:pPr>
            <w:autoSpaceDE w:val="0"/>
            <w:ind w:left="340"/>
            <w:jc w:val="both"/>
          </w:pPr>
        </w:pPrChange>
      </w:pPr>
      <w:ins w:id="2478" w:author="utente" w:date="2014-04-06T12:11:00Z">
        <w:r w:rsidRPr="00D4062D">
          <w:rPr>
            <w:bCs/>
            <w:sz w:val="24"/>
            <w:szCs w:val="24"/>
            <w:rPrChange w:id="2479" w:author="utente" w:date="2014-04-06T12:16:00Z">
              <w:rPr>
                <w:bCs/>
                <w:sz w:val="24"/>
                <w:szCs w:val="24"/>
              </w:rPr>
            </w:rPrChange>
          </w:rPr>
          <w:t xml:space="preserve">R. </w:t>
        </w:r>
      </w:ins>
      <w:ins w:id="2480" w:author="utente" w:date="2014-04-06T11:35:00Z">
        <w:r w:rsidR="00096E17" w:rsidRPr="00D4062D">
          <w:rPr>
            <w:sz w:val="24"/>
            <w:szCs w:val="24"/>
            <w:rPrChange w:id="2481" w:author="utente" w:date="2014-04-06T12:16:00Z">
              <w:rPr/>
            </w:rPrChange>
          </w:rPr>
          <w:t xml:space="preserve">L’organizzazione delle attività di formazione </w:t>
        </w:r>
      </w:ins>
      <w:proofErr w:type="spellStart"/>
      <w:ins w:id="2482" w:author="utente" w:date="2014-04-06T12:12:00Z">
        <w:r w:rsidRPr="00D4062D">
          <w:rPr>
            <w:sz w:val="24"/>
            <w:szCs w:val="24"/>
            <w:rPrChange w:id="2483" w:author="utente" w:date="2014-04-06T12:16:00Z">
              <w:rPr/>
            </w:rPrChange>
          </w:rPr>
          <w:t>meta</w:t>
        </w:r>
      </w:ins>
      <w:ins w:id="2484" w:author="utente" w:date="2014-04-06T11:35:00Z">
        <w:r w:rsidR="00096E17" w:rsidRPr="00D4062D">
          <w:rPr>
            <w:sz w:val="24"/>
            <w:szCs w:val="24"/>
            <w:rPrChange w:id="2485" w:author="utente" w:date="2014-04-06T12:16:00Z">
              <w:rPr/>
            </w:rPrChange>
          </w:rPr>
          <w:t>professionale</w:t>
        </w:r>
        <w:proofErr w:type="spellEnd"/>
        <w:r w:rsidR="00096E17" w:rsidRPr="00D4062D">
          <w:rPr>
            <w:sz w:val="24"/>
            <w:szCs w:val="24"/>
            <w:rPrChange w:id="2486" w:author="utente" w:date="2014-04-06T12:16:00Z">
              <w:rPr/>
            </w:rPrChange>
          </w:rPr>
          <w:t xml:space="preserve"> competono esclusivamente agli Ordini territoriali</w:t>
        </w:r>
      </w:ins>
      <w:ins w:id="2487" w:author="utente" w:date="2014-04-06T12:12:00Z">
        <w:r w:rsidRPr="00D4062D">
          <w:rPr>
            <w:sz w:val="24"/>
            <w:szCs w:val="24"/>
            <w:rPrChange w:id="2488" w:author="utente" w:date="2014-04-06T12:16:00Z">
              <w:rPr/>
            </w:rPrChange>
          </w:rPr>
          <w:t xml:space="preserve"> e alle Federazioni Regionali</w:t>
        </w:r>
      </w:ins>
      <w:ins w:id="2489" w:author="utente" w:date="2014-04-06T12:15:00Z">
        <w:r w:rsidRPr="00D4062D">
          <w:rPr>
            <w:sz w:val="24"/>
            <w:szCs w:val="24"/>
            <w:rPrChange w:id="2490" w:author="utente" w:date="2014-04-06T12:16:00Z">
              <w:rPr/>
            </w:rPrChange>
          </w:rPr>
          <w:t xml:space="preserve">. </w:t>
        </w:r>
      </w:ins>
    </w:p>
    <w:p w:rsidR="00D4062D" w:rsidRPr="00D4062D" w:rsidRDefault="00D4062D" w:rsidP="00D4062D">
      <w:pPr>
        <w:autoSpaceDE w:val="0"/>
        <w:spacing w:before="120" w:after="120" w:line="240" w:lineRule="auto"/>
        <w:ind w:left="284"/>
        <w:jc w:val="both"/>
        <w:rPr>
          <w:ins w:id="2491" w:author="utente" w:date="2014-04-06T12:15:00Z"/>
          <w:sz w:val="24"/>
          <w:szCs w:val="24"/>
          <w:rPrChange w:id="2492" w:author="utente" w:date="2014-04-06T12:16:00Z">
            <w:rPr>
              <w:ins w:id="2493" w:author="utente" w:date="2014-04-06T12:15:00Z"/>
            </w:rPr>
          </w:rPrChange>
        </w:rPr>
        <w:pPrChange w:id="2494" w:author="utente" w:date="2014-04-06T12:12:00Z">
          <w:pPr>
            <w:autoSpaceDE w:val="0"/>
            <w:ind w:left="340"/>
            <w:jc w:val="both"/>
          </w:pPr>
        </w:pPrChange>
      </w:pPr>
    </w:p>
    <w:p w:rsidR="00D4062D" w:rsidRPr="00D4062D" w:rsidRDefault="00D4062D" w:rsidP="00D4062D">
      <w:pPr>
        <w:autoSpaceDE w:val="0"/>
        <w:spacing w:before="120" w:after="120" w:line="240" w:lineRule="auto"/>
        <w:jc w:val="both"/>
        <w:rPr>
          <w:ins w:id="2495" w:author="utente" w:date="2014-04-06T12:15:00Z"/>
          <w:b/>
          <w:sz w:val="24"/>
          <w:szCs w:val="24"/>
          <w:rPrChange w:id="2496" w:author="utente" w:date="2014-04-06T12:16:00Z">
            <w:rPr>
              <w:ins w:id="2497" w:author="utente" w:date="2014-04-06T12:15:00Z"/>
            </w:rPr>
          </w:rPrChange>
        </w:rPr>
        <w:pPrChange w:id="2498" w:author="utente" w:date="2014-04-06T12:15:00Z">
          <w:pPr>
            <w:autoSpaceDE w:val="0"/>
            <w:ind w:left="340"/>
            <w:jc w:val="both"/>
          </w:pPr>
        </w:pPrChange>
      </w:pPr>
      <w:ins w:id="2499" w:author="utente" w:date="2014-04-06T12:15:00Z">
        <w:r w:rsidRPr="00D4062D">
          <w:rPr>
            <w:b/>
            <w:bCs/>
            <w:sz w:val="24"/>
            <w:szCs w:val="24"/>
            <w:rPrChange w:id="2500" w:author="utente" w:date="2014-04-06T12:16:00Z">
              <w:rPr>
                <w:bCs/>
                <w:sz w:val="24"/>
                <w:szCs w:val="24"/>
              </w:rPr>
            </w:rPrChange>
          </w:rPr>
          <w:t>8.</w:t>
        </w:r>
        <w:r w:rsidRPr="00D4062D">
          <w:rPr>
            <w:b/>
            <w:sz w:val="24"/>
            <w:szCs w:val="24"/>
            <w:rPrChange w:id="2501" w:author="utente" w:date="2014-04-06T12:16:00Z">
              <w:rPr/>
            </w:rPrChange>
          </w:rPr>
          <w:t xml:space="preserve"> </w:t>
        </w:r>
      </w:ins>
      <w:ins w:id="2502" w:author="utente" w:date="2014-04-06T12:16:00Z">
        <w:r w:rsidRPr="00D4062D">
          <w:rPr>
            <w:b/>
            <w:sz w:val="24"/>
            <w:szCs w:val="24"/>
            <w:rPrChange w:id="2503" w:author="utente" w:date="2014-04-06T12:16:00Z">
              <w:rPr/>
            </w:rPrChange>
          </w:rPr>
          <w:t xml:space="preserve">  D. Oltre che sull</w:t>
        </w:r>
        <w:r w:rsidRPr="00D4062D">
          <w:rPr>
            <w:b/>
            <w:sz w:val="24"/>
            <w:szCs w:val="24"/>
            <w:rPrChange w:id="2504" w:author="utente" w:date="2014-04-06T12:16:00Z">
              <w:rPr/>
            </w:rPrChange>
          </w:rPr>
          <w:t>’</w:t>
        </w:r>
        <w:r w:rsidRPr="00D4062D">
          <w:rPr>
            <w:b/>
            <w:sz w:val="24"/>
            <w:szCs w:val="24"/>
            <w:rPrChange w:id="2505" w:author="utente" w:date="2014-04-06T12:16:00Z">
              <w:rPr/>
            </w:rPrChange>
          </w:rPr>
          <w:t>adempimento dell</w:t>
        </w:r>
        <w:r w:rsidRPr="00D4062D">
          <w:rPr>
            <w:b/>
            <w:sz w:val="24"/>
            <w:szCs w:val="24"/>
            <w:rPrChange w:id="2506" w:author="utente" w:date="2014-04-06T12:16:00Z">
              <w:rPr/>
            </w:rPrChange>
          </w:rPr>
          <w:t>’</w:t>
        </w:r>
        <w:r w:rsidRPr="00D4062D">
          <w:rPr>
            <w:b/>
            <w:sz w:val="24"/>
            <w:szCs w:val="24"/>
            <w:rPrChange w:id="2507" w:author="utente" w:date="2014-04-06T12:16:00Z">
              <w:rPr/>
            </w:rPrChange>
          </w:rPr>
          <w:t>obbligo f</w:t>
        </w:r>
        <w:r>
          <w:rPr>
            <w:b/>
            <w:sz w:val="24"/>
            <w:szCs w:val="24"/>
            <w:rPrChange w:id="2508" w:author="utente" w:date="2014-04-06T12:16:00Z">
              <w:rPr>
                <w:b/>
                <w:sz w:val="24"/>
                <w:szCs w:val="24"/>
              </w:rPr>
            </w:rPrChange>
          </w:rPr>
          <w:t xml:space="preserve">ormativo </w:t>
        </w:r>
      </w:ins>
      <w:ins w:id="2509" w:author="utente" w:date="2014-04-06T12:19:00Z">
        <w:r>
          <w:rPr>
            <w:b/>
            <w:sz w:val="24"/>
            <w:szCs w:val="24"/>
          </w:rPr>
          <w:t>da parte dell</w:t>
        </w:r>
        <w:r>
          <w:rPr>
            <w:b/>
            <w:sz w:val="24"/>
            <w:szCs w:val="24"/>
          </w:rPr>
          <w:t>’</w:t>
        </w:r>
        <w:r>
          <w:rPr>
            <w:b/>
            <w:sz w:val="24"/>
            <w:szCs w:val="24"/>
          </w:rPr>
          <w:t xml:space="preserve">iscritto su quali altri aspetti connessi allo svolgimento delle attività formative </w:t>
        </w:r>
      </w:ins>
      <w:ins w:id="2510" w:author="utente" w:date="2014-04-06T12:16:00Z">
        <w:r w:rsidRPr="00D4062D">
          <w:rPr>
            <w:b/>
            <w:sz w:val="24"/>
            <w:szCs w:val="24"/>
            <w:rPrChange w:id="2511" w:author="utente" w:date="2014-04-06T12:16:00Z">
              <w:rPr/>
            </w:rPrChange>
          </w:rPr>
          <w:t>l</w:t>
        </w:r>
        <w:r w:rsidRPr="00D4062D">
          <w:rPr>
            <w:b/>
            <w:sz w:val="24"/>
            <w:szCs w:val="24"/>
            <w:rPrChange w:id="2512" w:author="utente" w:date="2014-04-06T12:16:00Z">
              <w:rPr/>
            </w:rPrChange>
          </w:rPr>
          <w:t>’</w:t>
        </w:r>
        <w:r w:rsidRPr="00D4062D">
          <w:rPr>
            <w:b/>
            <w:sz w:val="24"/>
            <w:szCs w:val="24"/>
            <w:rPrChange w:id="2513" w:author="utente" w:date="2014-04-06T12:16:00Z">
              <w:rPr/>
            </w:rPrChange>
          </w:rPr>
          <w:t>Ordine deve vigilare?</w:t>
        </w:r>
      </w:ins>
    </w:p>
    <w:p w:rsidR="00096E17" w:rsidRDefault="00096E17" w:rsidP="00096E17">
      <w:pPr>
        <w:autoSpaceDE w:val="0"/>
        <w:ind w:left="340"/>
        <w:jc w:val="both"/>
        <w:rPr>
          <w:ins w:id="2514" w:author="utente" w:date="2014-04-06T11:35:00Z"/>
          <w:bCs/>
          <w:sz w:val="24"/>
        </w:rPr>
      </w:pPr>
      <w:ins w:id="2515" w:author="utente" w:date="2014-04-06T11:35:00Z">
        <w:r>
          <w:t xml:space="preserve">Pur nel rispetto dell’autonomia dei soggetti </w:t>
        </w:r>
      </w:ins>
      <w:ins w:id="2516" w:author="utente" w:date="2014-04-06T12:16:00Z">
        <w:r w:rsidR="00D4062D">
          <w:t>accreditati</w:t>
        </w:r>
      </w:ins>
      <w:ins w:id="2517" w:author="utente" w:date="2014-04-06T11:35:00Z">
        <w:r>
          <w:t>, l’Ordine territoriale vigila anche sull’efficacia dei sistemi per la rilevazione delle presenze degli is</w:t>
        </w:r>
        <w:r w:rsidR="00D4062D">
          <w:t>critti alle attività formative</w:t>
        </w:r>
      </w:ins>
      <w:ins w:id="2518" w:author="utente" w:date="2014-04-06T12:17:00Z">
        <w:r w:rsidR="00D4062D">
          <w:t xml:space="preserve"> </w:t>
        </w:r>
      </w:ins>
      <w:ins w:id="2519" w:author="utente" w:date="2014-04-06T12:18:00Z">
        <w:r w:rsidR="00D4062D">
          <w:t xml:space="preserve">(rilevazione tramite </w:t>
        </w:r>
        <w:proofErr w:type="spellStart"/>
        <w:r w:rsidR="00D4062D">
          <w:t>Smart-Card</w:t>
        </w:r>
        <w:proofErr w:type="spellEnd"/>
        <w:r w:rsidR="00D4062D">
          <w:t xml:space="preserve">) </w:t>
        </w:r>
      </w:ins>
      <w:ins w:id="2520" w:author="utente" w:date="2014-04-06T12:17:00Z">
        <w:r w:rsidR="00D4062D">
          <w:t>e sulla qualità dell</w:t>
        </w:r>
        <w:r w:rsidR="00D4062D">
          <w:t>’</w:t>
        </w:r>
        <w:r w:rsidR="00D4062D">
          <w:t>offerta fornita, attraverso la modulistica appositamente predisposta dal CONAF.</w:t>
        </w:r>
      </w:ins>
    </w:p>
    <w:p w:rsidR="00C912C0" w:rsidRPr="00C912C0" w:rsidRDefault="00C912C0" w:rsidP="00C912C0">
      <w:pPr>
        <w:autoSpaceDE w:val="0"/>
        <w:ind w:left="340"/>
        <w:jc w:val="both"/>
        <w:rPr>
          <w:ins w:id="2521" w:author="utente" w:date="2014-04-06T11:06:00Z"/>
          <w:b/>
          <w:bCs/>
          <w:sz w:val="32"/>
          <w:szCs w:val="32"/>
          <w:u w:val="single"/>
          <w:rPrChange w:id="2522" w:author="utente" w:date="2014-04-06T11:07:00Z">
            <w:rPr>
              <w:ins w:id="2523" w:author="utente" w:date="2014-04-06T11:06:00Z"/>
              <w:bCs/>
              <w:sz w:val="24"/>
            </w:rPr>
          </w:rPrChange>
        </w:rPr>
        <w:pPrChange w:id="2524" w:author="utente" w:date="2014-04-06T11:06:00Z">
          <w:pPr>
            <w:autoSpaceDE w:val="0"/>
            <w:ind w:left="340"/>
            <w:jc w:val="both"/>
          </w:pPr>
        </w:pPrChange>
      </w:pPr>
      <w:ins w:id="2525" w:author="utente" w:date="2014-04-06T11:06:00Z">
        <w:r w:rsidRPr="00C912C0">
          <w:rPr>
            <w:b/>
            <w:bCs/>
            <w:sz w:val="32"/>
            <w:szCs w:val="32"/>
            <w:u w:val="single"/>
            <w:rPrChange w:id="2526" w:author="utente" w:date="2014-04-06T11:07:00Z">
              <w:rPr>
                <w:bCs/>
                <w:sz w:val="24"/>
              </w:rPr>
            </w:rPrChange>
          </w:rPr>
          <w:t>CRONOPROGRAMMA DELLE SCADENZE PER IL 2014</w:t>
        </w:r>
      </w:ins>
    </w:p>
    <w:p w:rsidR="00A1576E" w:rsidRDefault="00F25B62" w:rsidP="00F25B62">
      <w:pPr>
        <w:pStyle w:val="Paragrafoelenco"/>
        <w:numPr>
          <w:ilvl w:val="0"/>
          <w:numId w:val="74"/>
        </w:numPr>
        <w:spacing w:before="120" w:after="120" w:line="240" w:lineRule="auto"/>
        <w:jc w:val="both"/>
        <w:rPr>
          <w:ins w:id="2527" w:author="utente" w:date="2014-04-06T11:08:00Z"/>
          <w:rFonts w:asciiTheme="minorHAnsi" w:hAnsiTheme="minorHAnsi"/>
          <w:sz w:val="24"/>
          <w:szCs w:val="24"/>
        </w:rPr>
        <w:pPrChange w:id="2528" w:author="utente" w:date="2014-04-06T11:08:00Z">
          <w:pPr>
            <w:spacing w:before="480" w:after="0"/>
            <w:jc w:val="center"/>
          </w:pPr>
        </w:pPrChange>
      </w:pPr>
      <w:ins w:id="2529" w:author="utente" w:date="2014-04-06T11:07:00Z">
        <w:r w:rsidRPr="00F25B62">
          <w:rPr>
            <w:rFonts w:asciiTheme="minorHAnsi" w:hAnsiTheme="minorHAnsi"/>
            <w:sz w:val="24"/>
            <w:szCs w:val="24"/>
            <w:rPrChange w:id="2530" w:author="utente" w:date="2014-04-06T11:08:00Z">
              <w:rPr/>
            </w:rPrChange>
          </w:rPr>
          <w:t xml:space="preserve">Entro il </w:t>
        </w:r>
      </w:ins>
      <w:ins w:id="2531" w:author="utente" w:date="2014-04-06T11:11:00Z">
        <w:r>
          <w:rPr>
            <w:rFonts w:asciiTheme="minorHAnsi" w:hAnsiTheme="minorHAnsi"/>
            <w:sz w:val="24"/>
            <w:szCs w:val="24"/>
          </w:rPr>
          <w:t>15 Maggio</w:t>
        </w:r>
      </w:ins>
      <w:ins w:id="2532" w:author="utente" w:date="2014-04-06T11:07:00Z">
        <w:r w:rsidRPr="00F25B62">
          <w:rPr>
            <w:rFonts w:asciiTheme="minorHAnsi" w:hAnsiTheme="minorHAnsi"/>
            <w:sz w:val="24"/>
            <w:szCs w:val="24"/>
            <w:rPrChange w:id="2533" w:author="utente" w:date="2014-04-06T11:08:00Z">
              <w:rPr/>
            </w:rPrChange>
          </w:rPr>
          <w:t xml:space="preserve"> 2014 gli Ordini e le Federazioni Regionali presentano il proprio Piano Formativo per l</w:t>
        </w:r>
      </w:ins>
      <w:ins w:id="2534" w:author="utente" w:date="2014-04-06T11:08:00Z">
        <w:r w:rsidRPr="00F25B62">
          <w:rPr>
            <w:rFonts w:asciiTheme="minorHAnsi" w:hAnsiTheme="minorHAnsi"/>
            <w:sz w:val="24"/>
            <w:szCs w:val="24"/>
            <w:rPrChange w:id="2535" w:author="utente" w:date="2014-04-06T11:08:00Z">
              <w:rPr/>
            </w:rPrChange>
          </w:rPr>
          <w:t>’</w:t>
        </w:r>
        <w:r w:rsidRPr="00F25B62">
          <w:rPr>
            <w:rFonts w:asciiTheme="minorHAnsi" w:hAnsiTheme="minorHAnsi"/>
            <w:sz w:val="24"/>
            <w:szCs w:val="24"/>
            <w:rPrChange w:id="2536" w:author="utente" w:date="2014-04-06T11:08:00Z">
              <w:rPr/>
            </w:rPrChange>
          </w:rPr>
          <w:t>anno 2014.</w:t>
        </w:r>
      </w:ins>
    </w:p>
    <w:p w:rsidR="00F25B62" w:rsidRPr="00F25B62" w:rsidRDefault="00F25B62" w:rsidP="00F25B62">
      <w:pPr>
        <w:pStyle w:val="Paragrafoelenco"/>
        <w:numPr>
          <w:ilvl w:val="0"/>
          <w:numId w:val="74"/>
        </w:numPr>
        <w:spacing w:before="120" w:after="120" w:line="240" w:lineRule="auto"/>
        <w:jc w:val="both"/>
        <w:rPr>
          <w:ins w:id="2537" w:author="utente" w:date="2014-04-06T11:13:00Z"/>
          <w:rFonts w:asciiTheme="minorHAnsi" w:hAnsiTheme="minorHAnsi"/>
          <w:sz w:val="24"/>
          <w:szCs w:val="24"/>
          <w:rPrChange w:id="2538" w:author="utente" w:date="2014-04-06T11:13:00Z">
            <w:rPr>
              <w:ins w:id="2539" w:author="utente" w:date="2014-04-06T11:13:00Z"/>
              <w:rFonts w:asciiTheme="minorHAnsi" w:hAnsiTheme="minorHAnsi"/>
              <w:sz w:val="24"/>
              <w:szCs w:val="24"/>
            </w:rPr>
          </w:rPrChange>
        </w:rPr>
        <w:pPrChange w:id="2540" w:author="utente" w:date="2014-04-06T11:08:00Z">
          <w:pPr>
            <w:pStyle w:val="Paragrafoelenco"/>
            <w:numPr>
              <w:numId w:val="74"/>
            </w:numPr>
            <w:spacing w:before="120" w:after="120" w:line="240" w:lineRule="auto"/>
            <w:ind w:hanging="360"/>
            <w:jc w:val="both"/>
          </w:pPr>
        </w:pPrChange>
      </w:pPr>
      <w:ins w:id="2541" w:author="utente" w:date="2014-04-06T11:13:00Z">
        <w:r w:rsidRPr="00F25B62">
          <w:rPr>
            <w:rFonts w:asciiTheme="minorHAnsi" w:hAnsiTheme="minorHAnsi"/>
            <w:sz w:val="24"/>
            <w:szCs w:val="24"/>
            <w:rPrChange w:id="2542" w:author="utente" w:date="2014-04-06T11:13:00Z">
              <w:rPr>
                <w:rFonts w:asciiTheme="minorHAnsi" w:hAnsiTheme="minorHAnsi"/>
                <w:sz w:val="24"/>
                <w:szCs w:val="24"/>
              </w:rPr>
            </w:rPrChange>
          </w:rPr>
          <w:t xml:space="preserve">Entro il </w:t>
        </w:r>
        <w:r w:rsidRPr="00F25B62">
          <w:rPr>
            <w:rFonts w:asciiTheme="minorHAnsi" w:hAnsiTheme="minorHAnsi"/>
            <w:sz w:val="24"/>
            <w:szCs w:val="24"/>
            <w:rPrChange w:id="2543" w:author="utente" w:date="2014-04-06T11:13:00Z">
              <w:rPr>
                <w:rFonts w:asciiTheme="minorHAnsi" w:hAnsiTheme="minorHAnsi"/>
                <w:sz w:val="24"/>
                <w:szCs w:val="24"/>
              </w:rPr>
            </w:rPrChange>
          </w:rPr>
          <w:t>30 Giugno</w:t>
        </w:r>
        <w:r w:rsidRPr="00F25B62">
          <w:rPr>
            <w:rFonts w:asciiTheme="minorHAnsi" w:hAnsiTheme="minorHAnsi"/>
            <w:sz w:val="24"/>
            <w:szCs w:val="24"/>
            <w:rPrChange w:id="2544" w:author="utente" w:date="2014-04-06T11:13:00Z">
              <w:rPr>
                <w:rFonts w:asciiTheme="minorHAnsi" w:hAnsiTheme="minorHAnsi"/>
                <w:sz w:val="24"/>
                <w:szCs w:val="24"/>
              </w:rPr>
            </w:rPrChange>
          </w:rPr>
          <w:t xml:space="preserve"> 2014 </w:t>
        </w:r>
      </w:ins>
      <w:ins w:id="2545" w:author="utente" w:date="2014-04-06T11:14:00Z">
        <w:r w:rsidR="00D72CCA">
          <w:rPr>
            <w:rFonts w:asciiTheme="minorHAnsi" w:hAnsiTheme="minorHAnsi"/>
            <w:sz w:val="24"/>
            <w:szCs w:val="24"/>
          </w:rPr>
          <w:t>le Agenzie Formative devono presentare la propria domanda di Accreditamento.</w:t>
        </w:r>
      </w:ins>
    </w:p>
    <w:p w:rsidR="00D72CCA" w:rsidRDefault="00D72CCA" w:rsidP="00D72CCA">
      <w:pPr>
        <w:pStyle w:val="Paragrafoelenco"/>
        <w:numPr>
          <w:ilvl w:val="0"/>
          <w:numId w:val="74"/>
        </w:numPr>
        <w:spacing w:before="120" w:after="120" w:line="240" w:lineRule="auto"/>
        <w:jc w:val="both"/>
        <w:rPr>
          <w:ins w:id="2546" w:author="utente" w:date="2014-04-06T11:14:00Z"/>
          <w:rFonts w:asciiTheme="minorHAnsi" w:hAnsiTheme="minorHAnsi"/>
          <w:sz w:val="24"/>
          <w:szCs w:val="24"/>
        </w:rPr>
      </w:pPr>
      <w:ins w:id="2547" w:author="utente" w:date="2014-04-06T11:14:00Z">
        <w:r w:rsidRPr="00F25B62">
          <w:rPr>
            <w:rFonts w:asciiTheme="minorHAnsi" w:hAnsiTheme="minorHAnsi"/>
            <w:sz w:val="24"/>
            <w:szCs w:val="24"/>
          </w:rPr>
          <w:t xml:space="preserve">Entro il </w:t>
        </w:r>
        <w:r>
          <w:rPr>
            <w:rFonts w:asciiTheme="minorHAnsi" w:hAnsiTheme="minorHAnsi"/>
            <w:sz w:val="24"/>
            <w:szCs w:val="24"/>
          </w:rPr>
          <w:t xml:space="preserve">15 </w:t>
        </w:r>
        <w:r>
          <w:rPr>
            <w:rFonts w:asciiTheme="minorHAnsi" w:hAnsiTheme="minorHAnsi"/>
            <w:sz w:val="24"/>
            <w:szCs w:val="24"/>
          </w:rPr>
          <w:t xml:space="preserve">Novembre </w:t>
        </w:r>
        <w:r w:rsidRPr="00F25B62">
          <w:rPr>
            <w:rFonts w:asciiTheme="minorHAnsi" w:hAnsiTheme="minorHAnsi"/>
            <w:sz w:val="24"/>
            <w:szCs w:val="24"/>
          </w:rPr>
          <w:t>201</w:t>
        </w:r>
        <w:r>
          <w:rPr>
            <w:rFonts w:asciiTheme="minorHAnsi" w:hAnsiTheme="minorHAnsi"/>
            <w:sz w:val="24"/>
            <w:szCs w:val="24"/>
          </w:rPr>
          <w:t>5</w:t>
        </w:r>
        <w:r w:rsidRPr="00F25B62">
          <w:rPr>
            <w:rFonts w:asciiTheme="minorHAnsi" w:hAnsiTheme="minorHAnsi"/>
            <w:sz w:val="24"/>
            <w:szCs w:val="24"/>
          </w:rPr>
          <w:t xml:space="preserve"> gli Ordini e le Federazioni Regionali presentano il proprio Piano Formativo per l’anno 2014.</w:t>
        </w:r>
      </w:ins>
    </w:p>
    <w:p w:rsidR="00F25B62" w:rsidRPr="00D72CCA" w:rsidRDefault="00F25B62" w:rsidP="00D72CCA">
      <w:pPr>
        <w:spacing w:before="120" w:after="120" w:line="240" w:lineRule="auto"/>
        <w:ind w:left="360"/>
        <w:jc w:val="both"/>
        <w:rPr>
          <w:ins w:id="2548" w:author="utente" w:date="2014-04-06T11:08:00Z"/>
          <w:rFonts w:asciiTheme="minorHAnsi" w:hAnsiTheme="minorHAnsi"/>
          <w:sz w:val="24"/>
          <w:szCs w:val="24"/>
          <w:rPrChange w:id="2549" w:author="utente" w:date="2014-04-06T11:14:00Z">
            <w:rPr>
              <w:ins w:id="2550" w:author="utente" w:date="2014-04-06T11:08:00Z"/>
            </w:rPr>
          </w:rPrChange>
        </w:rPr>
        <w:pPrChange w:id="2551" w:author="utente" w:date="2014-04-06T11:14:00Z">
          <w:pPr>
            <w:spacing w:before="480" w:after="0"/>
            <w:jc w:val="center"/>
          </w:pPr>
        </w:pPrChange>
      </w:pPr>
    </w:p>
    <w:p w:rsidR="00F25B62" w:rsidRPr="005B5B37" w:rsidRDefault="00F25B62" w:rsidP="005B5B37">
      <w:pPr>
        <w:tabs>
          <w:tab w:val="num" w:pos="567"/>
        </w:tabs>
        <w:spacing w:before="120" w:after="120" w:line="240" w:lineRule="auto"/>
        <w:ind w:left="357" w:firstLine="69"/>
        <w:jc w:val="both"/>
        <w:rPr>
          <w:rFonts w:asciiTheme="minorHAnsi" w:hAnsiTheme="minorHAnsi"/>
          <w:sz w:val="24"/>
          <w:szCs w:val="24"/>
          <w:rPrChange w:id="2552" w:author="utente" w:date="2014-04-06T10:52:00Z">
            <w:rPr/>
          </w:rPrChange>
        </w:rPr>
        <w:pPrChange w:id="2553" w:author="utente" w:date="2014-04-06T10:52:00Z">
          <w:pPr>
            <w:spacing w:before="480" w:after="0"/>
            <w:jc w:val="center"/>
          </w:pPr>
        </w:pPrChange>
      </w:pPr>
    </w:p>
    <w:sectPr w:rsidR="00F25B62" w:rsidRPr="005B5B37" w:rsidSect="00053B37">
      <w:headerReference w:type="default" r:id="rId8"/>
      <w:footerReference w:type="default" r:id="rId9"/>
      <w:headerReference w:type="first" r:id="rId10"/>
      <w:footerReference w:type="first" r:id="rId11"/>
      <w:pgSz w:w="11906" w:h="16838" w:orient="portrait"/>
      <w:pgMar w:top="1247" w:right="1134" w:bottom="2126" w:left="1134" w:header="851" w:footer="1871" w:gutter="0"/>
      <w:pgBorders>
        <w:top w:val="single" w:sz="4" w:space="18" w:color="000000"/>
        <w:left w:val="single" w:sz="4" w:space="31" w:color="000000"/>
        <w:bottom w:val="single" w:sz="4" w:space="31" w:color="000000"/>
        <w:right w:val="single" w:sz="4" w:space="31" w:color="000000"/>
      </w:pgBorders>
      <w:cols w:space="720"/>
      <w:titlePg/>
      <w:docGrid w:linePitch="360"/>
      <w:sectPrChange w:id="2558" w:author="utente" w:date="2014-04-06T08:38:00Z">
        <w:sectPr w:rsidR="00F25B62" w:rsidRPr="005B5B37" w:rsidSect="00053B37">
          <w:pgSz w:w="16838" w:h="11906" w:orient="landscape"/>
          <w:pgMar w:top="1134" w:right="1247" w:bottom="1134" w:left="2124"/>
        </w:sectPr>
      </w:sectPrChange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3DF" w:rsidRDefault="007253DF">
      <w:pPr>
        <w:spacing w:after="0" w:line="240" w:lineRule="auto"/>
      </w:pPr>
      <w:r>
        <w:separator/>
      </w:r>
    </w:p>
  </w:endnote>
  <w:endnote w:type="continuationSeparator" w:id="0">
    <w:p w:rsidR="007253DF" w:rsidRDefault="00725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EUAlbertina-Bold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Antiqua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F4C" w:rsidRPr="00246D76" w:rsidRDefault="00387F4C" w:rsidP="00E87709">
    <w:pPr>
      <w:suppressAutoHyphens w:val="0"/>
      <w:autoSpaceDE w:val="0"/>
      <w:autoSpaceDN w:val="0"/>
      <w:adjustRightInd w:val="0"/>
      <w:spacing w:after="0" w:line="240" w:lineRule="auto"/>
      <w:ind w:left="58"/>
      <w:jc w:val="both"/>
      <w:rPr>
        <w:rFonts w:cs="BookAntiqua"/>
        <w:color w:val="000000"/>
        <w:sz w:val="14"/>
        <w:szCs w:val="14"/>
        <w:lang w:eastAsia="it-IT"/>
      </w:rPr>
    </w:pPr>
    <w:r w:rsidRPr="00246D76">
      <w:rPr>
        <w:rFonts w:cs="BookAntiqua"/>
        <w:color w:val="000000"/>
        <w:sz w:val="14"/>
        <w:szCs w:val="14"/>
        <w:lang w:eastAsia="it-IT"/>
      </w:rPr>
      <w:t>A CURA DEL CONSIGLIO DELL’ORDINE NAZIONALE DEI DOTTORI AGRONOMI E DEI DOTTORI FORESTALI</w:t>
    </w:r>
  </w:p>
  <w:p w:rsidR="00387F4C" w:rsidRPr="009C0491" w:rsidRDefault="00387F4C" w:rsidP="00E87709">
    <w:pPr>
      <w:pStyle w:val="Pidipagina"/>
      <w:rPr>
        <w:sz w:val="16"/>
        <w:szCs w:val="16"/>
      </w:rPr>
    </w:pPr>
    <w:r w:rsidRPr="00246D76">
      <w:rPr>
        <w:rFonts w:cs="BookAntiqua,Italic"/>
        <w:i/>
        <w:iCs/>
        <w:color w:val="000000"/>
        <w:sz w:val="16"/>
        <w:szCs w:val="16"/>
        <w:lang w:eastAsia="it-IT"/>
      </w:rPr>
      <w:t xml:space="preserve">Approvato con delibera n. </w:t>
    </w:r>
    <w:r>
      <w:rPr>
        <w:rFonts w:cs="BookAntiqua,Italic"/>
        <w:i/>
        <w:iCs/>
        <w:color w:val="000000"/>
        <w:sz w:val="16"/>
        <w:szCs w:val="16"/>
        <w:lang w:eastAsia="it-IT"/>
      </w:rPr>
      <w:t>114</w:t>
    </w:r>
    <w:r w:rsidRPr="00246D76">
      <w:rPr>
        <w:rFonts w:cs="BookAntiqua,Italic"/>
        <w:i/>
        <w:iCs/>
        <w:color w:val="000000"/>
        <w:sz w:val="16"/>
        <w:szCs w:val="16"/>
        <w:lang w:eastAsia="it-IT"/>
      </w:rPr>
      <w:t>nella seduta del</w:t>
    </w:r>
    <w:r w:rsidRPr="009C0491">
      <w:rPr>
        <w:rFonts w:cs="BookAntiqua,Italic"/>
        <w:i/>
        <w:iCs/>
        <w:color w:val="000000"/>
        <w:sz w:val="16"/>
        <w:szCs w:val="16"/>
        <w:lang w:eastAsia="it-IT"/>
      </w:rPr>
      <w:t xml:space="preserve"> Consiglio del </w:t>
    </w:r>
    <w:r>
      <w:rPr>
        <w:sz w:val="16"/>
        <w:szCs w:val="16"/>
        <w:lang w:eastAsia="it-IT"/>
      </w:rPr>
      <w:t>9 aprile 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F4C" w:rsidRPr="00246D76" w:rsidRDefault="00387F4C" w:rsidP="00053B37">
    <w:pPr>
      <w:suppressAutoHyphens w:val="0"/>
      <w:autoSpaceDE w:val="0"/>
      <w:autoSpaceDN w:val="0"/>
      <w:adjustRightInd w:val="0"/>
      <w:spacing w:after="0" w:line="240" w:lineRule="auto"/>
      <w:ind w:left="58"/>
      <w:jc w:val="both"/>
      <w:rPr>
        <w:ins w:id="2554" w:author="utente" w:date="2014-04-06T08:38:00Z"/>
        <w:rFonts w:cs="BookAntiqua"/>
        <w:color w:val="000000"/>
        <w:sz w:val="14"/>
        <w:szCs w:val="14"/>
        <w:lang w:eastAsia="it-IT"/>
      </w:rPr>
    </w:pPr>
    <w:ins w:id="2555" w:author="utente" w:date="2014-04-06T08:38:00Z">
      <w:r w:rsidRPr="00246D76">
        <w:rPr>
          <w:rFonts w:cs="BookAntiqua"/>
          <w:color w:val="000000"/>
          <w:sz w:val="14"/>
          <w:szCs w:val="14"/>
          <w:lang w:eastAsia="it-IT"/>
        </w:rPr>
        <w:t>A CURA DEL CONSIGLIO DELL’ORDINE NAZIONALE DEI DOTTORI AGRONOMI E DEI DOTTORI FORESTALI</w:t>
      </w:r>
    </w:ins>
  </w:p>
  <w:p w:rsidR="00387F4C" w:rsidRPr="009C0491" w:rsidRDefault="00387F4C" w:rsidP="00053B37">
    <w:pPr>
      <w:pStyle w:val="Pidipagina"/>
      <w:rPr>
        <w:ins w:id="2556" w:author="utente" w:date="2014-04-06T08:38:00Z"/>
        <w:sz w:val="16"/>
        <w:szCs w:val="16"/>
      </w:rPr>
    </w:pPr>
    <w:ins w:id="2557" w:author="utente" w:date="2014-04-06T08:38:00Z">
      <w:r w:rsidRPr="00246D76">
        <w:rPr>
          <w:rFonts w:cs="BookAntiqua,Italic"/>
          <w:i/>
          <w:iCs/>
          <w:color w:val="000000"/>
          <w:sz w:val="16"/>
          <w:szCs w:val="16"/>
          <w:lang w:eastAsia="it-IT"/>
        </w:rPr>
        <w:t xml:space="preserve">Approvato con delibera n. </w:t>
      </w:r>
      <w:r>
        <w:rPr>
          <w:rFonts w:cs="BookAntiqua,Italic"/>
          <w:i/>
          <w:iCs/>
          <w:color w:val="000000"/>
          <w:sz w:val="16"/>
          <w:szCs w:val="16"/>
          <w:lang w:eastAsia="it-IT"/>
        </w:rPr>
        <w:t>114</w:t>
      </w:r>
      <w:r w:rsidRPr="00246D76">
        <w:rPr>
          <w:rFonts w:cs="BookAntiqua,Italic"/>
          <w:i/>
          <w:iCs/>
          <w:color w:val="000000"/>
          <w:sz w:val="16"/>
          <w:szCs w:val="16"/>
          <w:lang w:eastAsia="it-IT"/>
        </w:rPr>
        <w:t>nella seduta del</w:t>
      </w:r>
      <w:r w:rsidRPr="009C0491">
        <w:rPr>
          <w:rFonts w:cs="BookAntiqua,Italic"/>
          <w:i/>
          <w:iCs/>
          <w:color w:val="000000"/>
          <w:sz w:val="16"/>
          <w:szCs w:val="16"/>
          <w:lang w:eastAsia="it-IT"/>
        </w:rPr>
        <w:t xml:space="preserve"> Consiglio del </w:t>
      </w:r>
      <w:r>
        <w:rPr>
          <w:sz w:val="16"/>
          <w:szCs w:val="16"/>
          <w:lang w:eastAsia="it-IT"/>
        </w:rPr>
        <w:t>9 aprile 2014</w:t>
      </w:r>
    </w:ins>
  </w:p>
  <w:p w:rsidR="00387F4C" w:rsidRDefault="00387F4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3DF" w:rsidRDefault="007253DF">
      <w:pPr>
        <w:spacing w:after="0" w:line="240" w:lineRule="auto"/>
      </w:pPr>
      <w:r>
        <w:separator/>
      </w:r>
    </w:p>
  </w:footnote>
  <w:footnote w:type="continuationSeparator" w:id="0">
    <w:p w:rsidR="007253DF" w:rsidRDefault="00725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F4C" w:rsidRPr="00246D76" w:rsidRDefault="00387F4C" w:rsidP="00246D76">
    <w:pPr>
      <w:pStyle w:val="Intestazione"/>
      <w:jc w:val="right"/>
      <w:rPr>
        <w:rFonts w:ascii="Cambria" w:hAnsi="Cambria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F4C" w:rsidRDefault="00387F4C" w:rsidP="00E87709">
    <w:pPr>
      <w:jc w:val="center"/>
      <w:rPr>
        <w:rFonts w:ascii="Cambria" w:hAnsi="Cambria" w:cs="Cambria"/>
        <w:b/>
        <w:i/>
        <w:color w:val="000081"/>
        <w:sz w:val="44"/>
        <w:szCs w:val="44"/>
      </w:rPr>
    </w:pPr>
    <w:r>
      <w:rPr>
        <w:b/>
        <w:i/>
        <w:noProof/>
        <w:sz w:val="40"/>
        <w:szCs w:val="40"/>
        <w:lang w:eastAsia="it-IT"/>
      </w:rPr>
      <w:drawing>
        <wp:inline distT="0" distB="0" distL="0" distR="0">
          <wp:extent cx="411480" cy="441960"/>
          <wp:effectExtent l="19050" t="0" r="762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" cy="4419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87F4C" w:rsidRPr="00424193" w:rsidRDefault="00387F4C" w:rsidP="00E87709">
    <w:pPr>
      <w:autoSpaceDE w:val="0"/>
      <w:spacing w:after="0" w:line="240" w:lineRule="auto"/>
      <w:jc w:val="center"/>
      <w:rPr>
        <w:rFonts w:ascii="Cambria" w:hAnsi="Cambria" w:cs="Cambria"/>
        <w:b/>
        <w:color w:val="1F497D"/>
        <w:sz w:val="32"/>
        <w:szCs w:val="32"/>
      </w:rPr>
    </w:pPr>
    <w:r w:rsidRPr="00424193">
      <w:rPr>
        <w:rFonts w:ascii="Cambria" w:hAnsi="Cambria" w:cs="Cambria"/>
        <w:b/>
        <w:i/>
        <w:color w:val="1F497D"/>
        <w:sz w:val="44"/>
        <w:szCs w:val="44"/>
      </w:rPr>
      <w:t>CONAF</w:t>
    </w:r>
  </w:p>
  <w:p w:rsidR="00387F4C" w:rsidRPr="00424193" w:rsidRDefault="00387F4C" w:rsidP="00E87709">
    <w:pPr>
      <w:pStyle w:val="Intestazione"/>
      <w:jc w:val="center"/>
      <w:rPr>
        <w:rFonts w:ascii="Cambria" w:hAnsi="Cambria" w:cs="Cambria"/>
        <w:b/>
        <w:color w:val="1F497D"/>
        <w:sz w:val="32"/>
        <w:szCs w:val="32"/>
      </w:rPr>
    </w:pPr>
    <w:r w:rsidRPr="00424193">
      <w:rPr>
        <w:rFonts w:ascii="Cambria" w:hAnsi="Cambria" w:cs="Cambria"/>
        <w:b/>
        <w:color w:val="1F497D"/>
        <w:sz w:val="32"/>
        <w:szCs w:val="32"/>
      </w:rPr>
      <w:t>Consiglio dell’Ordine Nazionale</w:t>
    </w:r>
  </w:p>
  <w:p w:rsidR="00387F4C" w:rsidRPr="00424193" w:rsidRDefault="00387F4C" w:rsidP="00246D76">
    <w:pPr>
      <w:pStyle w:val="Intestazione"/>
      <w:jc w:val="center"/>
      <w:rPr>
        <w:color w:val="1F497D"/>
      </w:rPr>
    </w:pPr>
    <w:r w:rsidRPr="00424193">
      <w:rPr>
        <w:rFonts w:ascii="Cambria" w:hAnsi="Cambria" w:cs="Cambria"/>
        <w:b/>
        <w:color w:val="1F497D"/>
        <w:sz w:val="32"/>
        <w:szCs w:val="32"/>
      </w:rPr>
      <w:t>dei Dottori Agronomi e dei Dottori Forestali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Titolo1"/>
      <w:lvlText w:val="ART. %1 - 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decimal"/>
      <w:pStyle w:val="Titolo2"/>
      <w:lvlText w:val="Sezione %1.%2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tabs>
          <w:tab w:val="num" w:pos="0"/>
        </w:tabs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tabs>
          <w:tab w:val="num" w:pos="0"/>
        </w:tabs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tabs>
          <w:tab w:val="num" w:pos="0"/>
        </w:tabs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tabs>
          <w:tab w:val="num" w:pos="0"/>
        </w:tabs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tabs>
          <w:tab w:val="num" w:pos="0"/>
        </w:tabs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tabs>
          <w:tab w:val="num" w:pos="0"/>
        </w:tabs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tabs>
          <w:tab w:val="num" w:pos="0"/>
        </w:tabs>
        <w:ind w:left="9359" w:hanging="144"/>
      </w:p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singleLevel"/>
    <w:tmpl w:val="0410001B"/>
    <w:lvl w:ilvl="0">
      <w:start w:val="1"/>
      <w:numFmt w:val="lowerRoman"/>
      <w:lvlText w:val="%1."/>
      <w:lvlJc w:val="right"/>
      <w:pPr>
        <w:ind w:left="1004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A"/>
    <w:multiLevelType w:val="singleLevel"/>
    <w:tmpl w:val="2328169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</w:abstractNum>
  <w:abstractNum w:abstractNumId="10">
    <w:nsid w:val="0000000B"/>
    <w:multiLevelType w:val="multilevel"/>
    <w:tmpl w:val="16F65D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  <w:lvl w:ilvl="2">
      <w:start w:val="3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15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0000013"/>
    <w:multiLevelType w:val="singleLevel"/>
    <w:tmpl w:val="00000013"/>
    <w:name w:val="WW8Num19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19">
    <w:nsid w:val="00000014"/>
    <w:multiLevelType w:val="single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hAnsi="Garamond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0000016"/>
    <w:multiLevelType w:val="multilevel"/>
    <w:tmpl w:val="A6CA3D34"/>
    <w:name w:val="WW8Num2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139EE8A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  <w:b w:val="0"/>
        <w:color w:val="auto"/>
        <w:sz w:val="24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Garamond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  <w:color w:val="auto"/>
        <w:sz w:val="24"/>
      </w:r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27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singleLevel"/>
    <w:tmpl w:val="CE6EDC3E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31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hAnsi="Garamond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018A3E11"/>
    <w:multiLevelType w:val="hybridMultilevel"/>
    <w:tmpl w:val="A06CE954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06564E50"/>
    <w:multiLevelType w:val="hybridMultilevel"/>
    <w:tmpl w:val="20689CAA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06DA766B"/>
    <w:multiLevelType w:val="hybridMultilevel"/>
    <w:tmpl w:val="8BE0A83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8D16DE1"/>
    <w:multiLevelType w:val="multilevel"/>
    <w:tmpl w:val="1F32466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>
    <w:nsid w:val="17A833E8"/>
    <w:multiLevelType w:val="multilevel"/>
    <w:tmpl w:val="2F4A926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Roman"/>
      <w:lvlText w:val="%2."/>
      <w:lvlJc w:val="right"/>
      <w:pPr>
        <w:tabs>
          <w:tab w:val="num" w:pos="907"/>
        </w:tabs>
        <w:ind w:left="907" w:hanging="623"/>
      </w:p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1B7D5336"/>
    <w:multiLevelType w:val="hybridMultilevel"/>
    <w:tmpl w:val="06DC78EC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1C59466D"/>
    <w:multiLevelType w:val="hybridMultilevel"/>
    <w:tmpl w:val="12A0E3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D00922"/>
    <w:multiLevelType w:val="multilevel"/>
    <w:tmpl w:val="1BA287B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  <w:lvl w:ilvl="1">
      <w:start w:val="1"/>
      <w:numFmt w:val="lowerRoman"/>
      <w:lvlText w:val="%2."/>
      <w:lvlJc w:val="right"/>
      <w:pPr>
        <w:tabs>
          <w:tab w:val="num" w:pos="360"/>
        </w:tabs>
        <w:ind w:left="340" w:hanging="3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22E60EA8"/>
    <w:multiLevelType w:val="hybridMultilevel"/>
    <w:tmpl w:val="05D4F8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67B7958"/>
    <w:multiLevelType w:val="hybridMultilevel"/>
    <w:tmpl w:val="046C26E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7D83671"/>
    <w:multiLevelType w:val="hybridMultilevel"/>
    <w:tmpl w:val="8CF89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66170BC"/>
    <w:multiLevelType w:val="multilevel"/>
    <w:tmpl w:val="4E7657A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49AD484F"/>
    <w:multiLevelType w:val="hybridMultilevel"/>
    <w:tmpl w:val="77C8CC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9CC60D8"/>
    <w:multiLevelType w:val="hybridMultilevel"/>
    <w:tmpl w:val="17CC5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0B60F47"/>
    <w:multiLevelType w:val="multilevel"/>
    <w:tmpl w:val="80E68C4E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Roman"/>
      <w:lvlText w:val="%2."/>
      <w:lvlJc w:val="right"/>
      <w:pPr>
        <w:tabs>
          <w:tab w:val="num" w:pos="907"/>
        </w:tabs>
        <w:ind w:left="907" w:hanging="623"/>
      </w:p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10C0EC0"/>
    <w:multiLevelType w:val="multilevel"/>
    <w:tmpl w:val="16F65D3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96832AA"/>
    <w:multiLevelType w:val="hybridMultilevel"/>
    <w:tmpl w:val="E66C7086"/>
    <w:lvl w:ilvl="0" w:tplc="0410001B">
      <w:start w:val="1"/>
      <w:numFmt w:val="lowerRoman"/>
      <w:lvlText w:val="%1."/>
      <w:lvlJc w:val="right"/>
      <w:pPr>
        <w:ind w:left="1060" w:hanging="360"/>
      </w:p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0">
    <w:nsid w:val="5D78015F"/>
    <w:multiLevelType w:val="multilevel"/>
    <w:tmpl w:val="41A00AB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>
    <w:nsid w:val="5F1567B5"/>
    <w:multiLevelType w:val="hybridMultilevel"/>
    <w:tmpl w:val="A418CDA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32F5A44"/>
    <w:multiLevelType w:val="hybridMultilevel"/>
    <w:tmpl w:val="3686FC7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8D76DD"/>
    <w:multiLevelType w:val="hybridMultilevel"/>
    <w:tmpl w:val="7F626312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>
    <w:nsid w:val="6EDB2051"/>
    <w:multiLevelType w:val="hybridMultilevel"/>
    <w:tmpl w:val="1940EB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A9C7C03"/>
    <w:multiLevelType w:val="hybridMultilevel"/>
    <w:tmpl w:val="A62A26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FB47E4B"/>
    <w:multiLevelType w:val="hybridMultilevel"/>
    <w:tmpl w:val="A698AB4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5"/>
  </w:num>
  <w:num w:numId="36">
    <w:abstractNumId w:val="36"/>
  </w:num>
  <w:num w:numId="37">
    <w:abstractNumId w:val="50"/>
  </w:num>
  <w:num w:numId="38">
    <w:abstractNumId w:val="46"/>
  </w:num>
  <w:num w:numId="39">
    <w:abstractNumId w:val="45"/>
  </w:num>
  <w:num w:numId="40">
    <w:abstractNumId w:val="54"/>
  </w:num>
  <w:num w:numId="41">
    <w:abstractNumId w:val="43"/>
  </w:num>
  <w:num w:numId="42">
    <w:abstractNumId w:val="27"/>
    <w:lvlOverride w:ilvl="0">
      <w:startOverride w:val="1"/>
    </w:lvlOverride>
  </w:num>
  <w:num w:numId="43">
    <w:abstractNumId w:val="39"/>
  </w:num>
  <w:num w:numId="44">
    <w:abstractNumId w:val="52"/>
  </w:num>
  <w:num w:numId="45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>
      <w:startOverride w:val="2"/>
    </w:lvlOverride>
  </w:num>
  <w:num w:numId="48">
    <w:abstractNumId w:val="48"/>
  </w:num>
  <w:num w:numId="49">
    <w:abstractNumId w:val="56"/>
  </w:num>
  <w:num w:numId="50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4"/>
  </w:num>
  <w:num w:numId="53">
    <w:abstractNumId w:val="41"/>
  </w:num>
  <w:num w:numId="54">
    <w:abstractNumId w:val="42"/>
  </w:num>
  <w:num w:numId="55">
    <w:abstractNumId w:val="5"/>
  </w:num>
  <w:num w:numId="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"/>
    <w:lvlOverride w:ilvl="0">
      <w:startOverride w:val="2"/>
    </w:lvlOverride>
  </w:num>
  <w:num w:numId="59">
    <w:abstractNumId w:val="28"/>
    <w:lvlOverride w:ilvl="0">
      <w:startOverride w:val="1"/>
    </w:lvlOverride>
  </w:num>
  <w:num w:numId="60">
    <w:abstractNumId w:val="14"/>
    <w:lvlOverride w:ilvl="0">
      <w:startOverride w:val="1"/>
    </w:lvlOverride>
  </w:num>
  <w:num w:numId="61">
    <w:abstractNumId w:val="25"/>
    <w:lvlOverride w:ilvl="0">
      <w:startOverride w:val="1"/>
    </w:lvlOverride>
  </w:num>
  <w:num w:numId="62">
    <w:abstractNumId w:val="22"/>
    <w:lvlOverride w:ilvl="0">
      <w:startOverride w:val="1"/>
    </w:lvlOverride>
  </w:num>
  <w:num w:numId="63">
    <w:abstractNumId w:val="51"/>
  </w:num>
  <w:num w:numId="64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7"/>
  </w:num>
  <w:num w:numId="67">
    <w:abstractNumId w:val="47"/>
  </w:num>
  <w:num w:numId="68">
    <w:abstractNumId w:val="24"/>
    <w:lvlOverride w:ilvl="0">
      <w:startOverride w:val="1"/>
    </w:lvlOverride>
  </w:num>
  <w:num w:numId="69">
    <w:abstractNumId w:val="53"/>
  </w:num>
  <w:num w:numId="70">
    <w:abstractNumId w:val="13"/>
    <w:lvlOverride w:ilvl="0">
      <w:startOverride w:val="1"/>
    </w:lvlOverride>
  </w:num>
  <w:num w:numId="71">
    <w:abstractNumId w:val="33"/>
  </w:num>
  <w:num w:numId="72">
    <w:abstractNumId w:val="34"/>
  </w:num>
  <w:num w:numId="73">
    <w:abstractNumId w:val="38"/>
  </w:num>
  <w:num w:numId="74">
    <w:abstractNumId w:val="35"/>
  </w:num>
  <w:num w:numId="75">
    <w:abstractNumId w:val="30"/>
    <w:lvlOverride w:ilvl="0">
      <w:startOverride w:val="1"/>
    </w:lvlOverride>
  </w:num>
  <w:num w:numId="76">
    <w:abstractNumId w:val="49"/>
  </w:num>
  <w:num w:numId="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0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trackRevision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E87709"/>
    <w:rsid w:val="00002D01"/>
    <w:rsid w:val="00004661"/>
    <w:rsid w:val="00015C36"/>
    <w:rsid w:val="000224A3"/>
    <w:rsid w:val="00053B37"/>
    <w:rsid w:val="00083065"/>
    <w:rsid w:val="000946B4"/>
    <w:rsid w:val="00096E17"/>
    <w:rsid w:val="000B2684"/>
    <w:rsid w:val="000B4CE1"/>
    <w:rsid w:val="000B7540"/>
    <w:rsid w:val="000C2576"/>
    <w:rsid w:val="000C3709"/>
    <w:rsid w:val="00134FDA"/>
    <w:rsid w:val="00141A7D"/>
    <w:rsid w:val="00160A39"/>
    <w:rsid w:val="001A19C6"/>
    <w:rsid w:val="001A1F10"/>
    <w:rsid w:val="001F1BE7"/>
    <w:rsid w:val="001F2C58"/>
    <w:rsid w:val="001F3248"/>
    <w:rsid w:val="00237FAC"/>
    <w:rsid w:val="00246D76"/>
    <w:rsid w:val="00317E04"/>
    <w:rsid w:val="003441E5"/>
    <w:rsid w:val="003668C4"/>
    <w:rsid w:val="00376EBC"/>
    <w:rsid w:val="00387F4C"/>
    <w:rsid w:val="003C32FE"/>
    <w:rsid w:val="003C3B45"/>
    <w:rsid w:val="003D0AEB"/>
    <w:rsid w:val="00423C10"/>
    <w:rsid w:val="00424193"/>
    <w:rsid w:val="00464D54"/>
    <w:rsid w:val="00471DA3"/>
    <w:rsid w:val="00482C0A"/>
    <w:rsid w:val="004969BC"/>
    <w:rsid w:val="004A446A"/>
    <w:rsid w:val="004B1238"/>
    <w:rsid w:val="004B218A"/>
    <w:rsid w:val="004C5BEA"/>
    <w:rsid w:val="004D2964"/>
    <w:rsid w:val="004E5133"/>
    <w:rsid w:val="00524083"/>
    <w:rsid w:val="00526479"/>
    <w:rsid w:val="00546B7D"/>
    <w:rsid w:val="00575C8B"/>
    <w:rsid w:val="00580A38"/>
    <w:rsid w:val="005B3488"/>
    <w:rsid w:val="005B5B37"/>
    <w:rsid w:val="005C5723"/>
    <w:rsid w:val="005F3225"/>
    <w:rsid w:val="00631965"/>
    <w:rsid w:val="00637322"/>
    <w:rsid w:val="006510E9"/>
    <w:rsid w:val="00690085"/>
    <w:rsid w:val="006E22B0"/>
    <w:rsid w:val="00703535"/>
    <w:rsid w:val="007253DF"/>
    <w:rsid w:val="00750A65"/>
    <w:rsid w:val="007602AC"/>
    <w:rsid w:val="00764809"/>
    <w:rsid w:val="0077405C"/>
    <w:rsid w:val="00775C16"/>
    <w:rsid w:val="00787BA4"/>
    <w:rsid w:val="007914C5"/>
    <w:rsid w:val="007D006B"/>
    <w:rsid w:val="007D6924"/>
    <w:rsid w:val="007E312A"/>
    <w:rsid w:val="008019A4"/>
    <w:rsid w:val="00805567"/>
    <w:rsid w:val="00806F03"/>
    <w:rsid w:val="008626E9"/>
    <w:rsid w:val="008A4099"/>
    <w:rsid w:val="008C599E"/>
    <w:rsid w:val="008E7DA2"/>
    <w:rsid w:val="00920BB0"/>
    <w:rsid w:val="009272A1"/>
    <w:rsid w:val="00931F0A"/>
    <w:rsid w:val="00946FBD"/>
    <w:rsid w:val="009724F7"/>
    <w:rsid w:val="00991B74"/>
    <w:rsid w:val="0099431D"/>
    <w:rsid w:val="009A372D"/>
    <w:rsid w:val="009B4823"/>
    <w:rsid w:val="009C0491"/>
    <w:rsid w:val="00A103D4"/>
    <w:rsid w:val="00A1576E"/>
    <w:rsid w:val="00A46FF7"/>
    <w:rsid w:val="00A56510"/>
    <w:rsid w:val="00A61534"/>
    <w:rsid w:val="00AC4BD8"/>
    <w:rsid w:val="00AD1C53"/>
    <w:rsid w:val="00AF0C24"/>
    <w:rsid w:val="00AF1672"/>
    <w:rsid w:val="00B23D2D"/>
    <w:rsid w:val="00B31FFF"/>
    <w:rsid w:val="00B32138"/>
    <w:rsid w:val="00B66088"/>
    <w:rsid w:val="00B75138"/>
    <w:rsid w:val="00C132C6"/>
    <w:rsid w:val="00C57C5F"/>
    <w:rsid w:val="00C62847"/>
    <w:rsid w:val="00C806D1"/>
    <w:rsid w:val="00C84BD0"/>
    <w:rsid w:val="00C912C0"/>
    <w:rsid w:val="00C95C29"/>
    <w:rsid w:val="00CA6710"/>
    <w:rsid w:val="00CD36FA"/>
    <w:rsid w:val="00CD7ED2"/>
    <w:rsid w:val="00D02955"/>
    <w:rsid w:val="00D17FBD"/>
    <w:rsid w:val="00D24732"/>
    <w:rsid w:val="00D2730A"/>
    <w:rsid w:val="00D3441C"/>
    <w:rsid w:val="00D4062D"/>
    <w:rsid w:val="00D6454F"/>
    <w:rsid w:val="00D70100"/>
    <w:rsid w:val="00D72CCA"/>
    <w:rsid w:val="00DB575B"/>
    <w:rsid w:val="00E76B5B"/>
    <w:rsid w:val="00E87709"/>
    <w:rsid w:val="00E90464"/>
    <w:rsid w:val="00EB2C67"/>
    <w:rsid w:val="00ED2D8E"/>
    <w:rsid w:val="00ED5DEE"/>
    <w:rsid w:val="00EF2883"/>
    <w:rsid w:val="00F25B62"/>
    <w:rsid w:val="00F504A2"/>
    <w:rsid w:val="00F77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7D6924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Titolo1">
    <w:name w:val="heading 1"/>
    <w:basedOn w:val="Normale"/>
    <w:next w:val="Normale"/>
    <w:qFormat/>
    <w:rsid w:val="007D6924"/>
    <w:pPr>
      <w:keepNext/>
      <w:keepLines/>
      <w:numPr>
        <w:numId w:val="1"/>
      </w:numPr>
      <w:spacing w:before="240" w:after="360" w:line="240" w:lineRule="auto"/>
      <w:jc w:val="center"/>
      <w:outlineLvl w:val="0"/>
    </w:pPr>
    <w:rPr>
      <w:rFonts w:eastAsia="Times New Roman"/>
      <w:b/>
      <w:bCs/>
      <w:sz w:val="24"/>
      <w:szCs w:val="28"/>
    </w:rPr>
  </w:style>
  <w:style w:type="paragraph" w:styleId="Titolo2">
    <w:name w:val="heading 2"/>
    <w:basedOn w:val="Normale"/>
    <w:next w:val="Normale"/>
    <w:qFormat/>
    <w:rsid w:val="007D6924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qFormat/>
    <w:rsid w:val="007D6924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qFormat/>
    <w:rsid w:val="007D6924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qFormat/>
    <w:rsid w:val="007D6924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7D6924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qFormat/>
    <w:rsid w:val="007D6924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qFormat/>
    <w:rsid w:val="007D6924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qFormat/>
    <w:rsid w:val="007D6924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D6924"/>
    <w:rPr>
      <w:rFonts w:ascii="Symbol" w:hAnsi="Symbol" w:cs="Times New Roman"/>
    </w:rPr>
  </w:style>
  <w:style w:type="character" w:customStyle="1" w:styleId="WW8Num2z0">
    <w:name w:val="WW8Num2z0"/>
    <w:rsid w:val="007D6924"/>
    <w:rPr>
      <w:rFonts w:ascii="Garamond" w:hAnsi="Garamond" w:cs="Garamond"/>
    </w:rPr>
  </w:style>
  <w:style w:type="character" w:customStyle="1" w:styleId="WW8Num3z0">
    <w:name w:val="WW8Num3z0"/>
    <w:rsid w:val="007D6924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7D6924"/>
    <w:rPr>
      <w:rFonts w:ascii="Garamond" w:hAnsi="Garamond" w:cs="Garamond"/>
    </w:rPr>
  </w:style>
  <w:style w:type="character" w:customStyle="1" w:styleId="WW8Num5z0">
    <w:name w:val="WW8Num5z0"/>
    <w:rsid w:val="007D6924"/>
    <w:rPr>
      <w:rFonts w:ascii="Garamond" w:hAnsi="Garamond" w:cs="Garamond"/>
    </w:rPr>
  </w:style>
  <w:style w:type="character" w:customStyle="1" w:styleId="WW8Num9z2">
    <w:name w:val="WW8Num9z2"/>
    <w:rsid w:val="007D6924"/>
    <w:rPr>
      <w:rFonts w:ascii="Times New Roman" w:hAnsi="Times New Roman" w:cs="Times New Roman"/>
    </w:rPr>
  </w:style>
  <w:style w:type="character" w:customStyle="1" w:styleId="WW8Num11z2">
    <w:name w:val="WW8Num11z2"/>
    <w:rsid w:val="007D6924"/>
    <w:rPr>
      <w:rFonts w:ascii="Times New Roman" w:hAnsi="Times New Roman" w:cs="Times New Roman"/>
    </w:rPr>
  </w:style>
  <w:style w:type="character" w:customStyle="1" w:styleId="WW8Num12z2">
    <w:name w:val="WW8Num12z2"/>
    <w:rsid w:val="007D6924"/>
    <w:rPr>
      <w:rFonts w:ascii="Times New Roman" w:hAnsi="Times New Roman" w:cs="Times New Roman"/>
    </w:rPr>
  </w:style>
  <w:style w:type="character" w:customStyle="1" w:styleId="WW8Num13z0">
    <w:name w:val="WW8Num13z0"/>
    <w:rsid w:val="007D6924"/>
    <w:rPr>
      <w:rFonts w:ascii="Garamond" w:hAnsi="Garamond" w:cs="Garamond"/>
    </w:rPr>
  </w:style>
  <w:style w:type="character" w:customStyle="1" w:styleId="WW8Num15z0">
    <w:name w:val="WW8Num15z0"/>
    <w:rsid w:val="007D6924"/>
    <w:rPr>
      <w:rFonts w:ascii="Garamond" w:hAnsi="Garamond" w:cs="Garamond"/>
    </w:rPr>
  </w:style>
  <w:style w:type="character" w:customStyle="1" w:styleId="WW8Num16z0">
    <w:name w:val="WW8Num16z0"/>
    <w:rsid w:val="007D6924"/>
    <w:rPr>
      <w:rFonts w:ascii="Garamond" w:hAnsi="Garamond" w:cs="Garamond"/>
    </w:rPr>
  </w:style>
  <w:style w:type="character" w:customStyle="1" w:styleId="WW8Num18z2">
    <w:name w:val="WW8Num18z2"/>
    <w:rsid w:val="007D6924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7D6924"/>
    <w:rPr>
      <w:rFonts w:ascii="Garamond" w:hAnsi="Garamond" w:cs="Garamond"/>
    </w:rPr>
  </w:style>
  <w:style w:type="character" w:customStyle="1" w:styleId="WW8Num20z0">
    <w:name w:val="WW8Num20z0"/>
    <w:rsid w:val="007D6924"/>
    <w:rPr>
      <w:rFonts w:ascii="Garamond" w:hAnsi="Garamond" w:cs="Garamond"/>
    </w:rPr>
  </w:style>
  <w:style w:type="character" w:customStyle="1" w:styleId="WW8Num21z0">
    <w:name w:val="WW8Num21z0"/>
    <w:rsid w:val="007D6924"/>
    <w:rPr>
      <w:rFonts w:ascii="Garamond" w:hAnsi="Garamond" w:cs="Garamond"/>
    </w:rPr>
  </w:style>
  <w:style w:type="character" w:customStyle="1" w:styleId="WW8Num21z2">
    <w:name w:val="WW8Num21z2"/>
    <w:rsid w:val="007D6924"/>
    <w:rPr>
      <w:rFonts w:ascii="Garamond" w:hAnsi="Garamond" w:cs="Times New Roman"/>
    </w:rPr>
  </w:style>
  <w:style w:type="character" w:customStyle="1" w:styleId="WW8Num22z2">
    <w:name w:val="WW8Num22z2"/>
    <w:rsid w:val="007D6924"/>
    <w:rPr>
      <w:rFonts w:ascii="Times New Roman" w:hAnsi="Times New Roman" w:cs="Times New Roman"/>
    </w:rPr>
  </w:style>
  <w:style w:type="character" w:customStyle="1" w:styleId="WW8Num23z0">
    <w:name w:val="WW8Num23z0"/>
    <w:rsid w:val="007D6924"/>
    <w:rPr>
      <w:rFonts w:ascii="Garamond" w:hAnsi="Garamond" w:cs="Garamond"/>
      <w:color w:val="auto"/>
      <w:sz w:val="24"/>
    </w:rPr>
  </w:style>
  <w:style w:type="character" w:customStyle="1" w:styleId="WW8Num24z0">
    <w:name w:val="WW8Num24z0"/>
    <w:rsid w:val="007D6924"/>
    <w:rPr>
      <w:rFonts w:ascii="Garamond" w:hAnsi="Garamond" w:cs="Garamond"/>
    </w:rPr>
  </w:style>
  <w:style w:type="character" w:customStyle="1" w:styleId="WW8Num26z0">
    <w:name w:val="WW8Num26z0"/>
    <w:rsid w:val="007D6924"/>
    <w:rPr>
      <w:rFonts w:ascii="Garamond" w:hAnsi="Garamond" w:cs="Garamond"/>
      <w:color w:val="auto"/>
      <w:sz w:val="24"/>
    </w:rPr>
  </w:style>
  <w:style w:type="character" w:customStyle="1" w:styleId="WW8Num27z0">
    <w:name w:val="WW8Num27z0"/>
    <w:rsid w:val="007D6924"/>
    <w:rPr>
      <w:rFonts w:ascii="Garamond" w:hAnsi="Garamond" w:cs="Garamond"/>
    </w:rPr>
  </w:style>
  <w:style w:type="character" w:customStyle="1" w:styleId="WW8Num31z0">
    <w:name w:val="WW8Num31z0"/>
    <w:rsid w:val="007D6924"/>
    <w:rPr>
      <w:rFonts w:ascii="Garamond" w:hAnsi="Garamond" w:cs="Garamond"/>
    </w:rPr>
  </w:style>
  <w:style w:type="character" w:customStyle="1" w:styleId="WW8Num33z0">
    <w:name w:val="WW8Num33z0"/>
    <w:rsid w:val="007D6924"/>
    <w:rPr>
      <w:rFonts w:ascii="Garamond" w:hAnsi="Garamond" w:cs="Garamond"/>
    </w:rPr>
  </w:style>
  <w:style w:type="character" w:customStyle="1" w:styleId="WW8Num33z2">
    <w:name w:val="WW8Num33z2"/>
    <w:rsid w:val="007D6924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7D6924"/>
    <w:rPr>
      <w:rFonts w:ascii="Courier New" w:hAnsi="Courier New" w:cs="Courier New"/>
    </w:rPr>
  </w:style>
  <w:style w:type="character" w:customStyle="1" w:styleId="WW8Num3z2">
    <w:name w:val="WW8Num3z2"/>
    <w:rsid w:val="007D6924"/>
    <w:rPr>
      <w:rFonts w:ascii="Wingdings" w:hAnsi="Wingdings" w:cs="Wingdings"/>
    </w:rPr>
  </w:style>
  <w:style w:type="character" w:customStyle="1" w:styleId="WW8Num3z3">
    <w:name w:val="WW8Num3z3"/>
    <w:rsid w:val="007D6924"/>
    <w:rPr>
      <w:rFonts w:ascii="Symbol" w:hAnsi="Symbol" w:cs="Symbol"/>
    </w:rPr>
  </w:style>
  <w:style w:type="character" w:customStyle="1" w:styleId="WW8Num6z2">
    <w:name w:val="WW8Num6z2"/>
    <w:rsid w:val="007D6924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7D6924"/>
    <w:rPr>
      <w:b w:val="0"/>
      <w:i w:val="0"/>
    </w:rPr>
  </w:style>
  <w:style w:type="character" w:customStyle="1" w:styleId="WW8Num7z2">
    <w:name w:val="WW8Num7z2"/>
    <w:rsid w:val="007D6924"/>
    <w:rPr>
      <w:rFonts w:ascii="Times New Roman" w:eastAsia="Times New Roman" w:hAnsi="Times New Roman" w:cs="Times New Roman"/>
    </w:rPr>
  </w:style>
  <w:style w:type="character" w:customStyle="1" w:styleId="WW8Num8z2">
    <w:name w:val="WW8Num8z2"/>
    <w:rsid w:val="007D6924"/>
    <w:rPr>
      <w:rFonts w:ascii="Times New Roman" w:eastAsia="Times New Roman" w:hAnsi="Times New Roman" w:cs="Times New Roman"/>
    </w:rPr>
  </w:style>
  <w:style w:type="character" w:customStyle="1" w:styleId="WW8Num15z2">
    <w:name w:val="WW8Num15z2"/>
    <w:rsid w:val="007D6924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7D6924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7D6924"/>
    <w:rPr>
      <w:rFonts w:ascii="Garamond" w:hAnsi="Garamond" w:cs="Garamond"/>
    </w:rPr>
  </w:style>
  <w:style w:type="character" w:customStyle="1" w:styleId="WW8Num27z2">
    <w:name w:val="WW8Num27z2"/>
    <w:rsid w:val="007D6924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7D6924"/>
    <w:rPr>
      <w:rFonts w:ascii="Garamond" w:hAnsi="Garamond" w:cs="Garamond"/>
    </w:rPr>
  </w:style>
  <w:style w:type="character" w:customStyle="1" w:styleId="WW8Num32z0">
    <w:name w:val="WW8Num32z0"/>
    <w:rsid w:val="007D6924"/>
    <w:rPr>
      <w:rFonts w:ascii="Garamond" w:hAnsi="Garamond" w:cs="Garamond"/>
    </w:rPr>
  </w:style>
  <w:style w:type="character" w:customStyle="1" w:styleId="WW8Num32z2">
    <w:name w:val="WW8Num32z2"/>
    <w:rsid w:val="007D6924"/>
    <w:rPr>
      <w:rFonts w:ascii="Garamond" w:eastAsia="Times New Roman" w:hAnsi="Garamond" w:cs="Times New Roman"/>
    </w:rPr>
  </w:style>
  <w:style w:type="character" w:customStyle="1" w:styleId="WW8Num34z0">
    <w:name w:val="WW8Num34z0"/>
    <w:rsid w:val="007D6924"/>
    <w:rPr>
      <w:rFonts w:ascii="Garamond" w:hAnsi="Garamond" w:cs="Garamond"/>
      <w:color w:val="auto"/>
      <w:sz w:val="24"/>
    </w:rPr>
  </w:style>
  <w:style w:type="character" w:customStyle="1" w:styleId="WW8Num35z0">
    <w:name w:val="WW8Num35z0"/>
    <w:rsid w:val="007D6924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7D6924"/>
    <w:rPr>
      <w:rFonts w:ascii="Courier New" w:hAnsi="Courier New" w:cs="Courier New"/>
    </w:rPr>
  </w:style>
  <w:style w:type="character" w:customStyle="1" w:styleId="WW8Num35z2">
    <w:name w:val="WW8Num35z2"/>
    <w:rsid w:val="007D6924"/>
    <w:rPr>
      <w:rFonts w:ascii="Wingdings" w:hAnsi="Wingdings" w:cs="Wingdings"/>
    </w:rPr>
  </w:style>
  <w:style w:type="character" w:customStyle="1" w:styleId="WW8Num35z3">
    <w:name w:val="WW8Num35z3"/>
    <w:rsid w:val="007D6924"/>
    <w:rPr>
      <w:rFonts w:ascii="Symbol" w:hAnsi="Symbol" w:cs="Symbol"/>
    </w:rPr>
  </w:style>
  <w:style w:type="character" w:customStyle="1" w:styleId="WW8Num37z0">
    <w:name w:val="WW8Num37z0"/>
    <w:rsid w:val="007D6924"/>
    <w:rPr>
      <w:rFonts w:ascii="Garamond" w:hAnsi="Garamond" w:cs="Garamond"/>
      <w:color w:val="auto"/>
      <w:sz w:val="24"/>
    </w:rPr>
  </w:style>
  <w:style w:type="character" w:customStyle="1" w:styleId="WW8Num39z0">
    <w:name w:val="WW8Num39z0"/>
    <w:rsid w:val="007D6924"/>
    <w:rPr>
      <w:rFonts w:ascii="Times New Roman" w:hAnsi="Times New Roman" w:cs="Times New Roman"/>
      <w:b/>
      <w:bCs/>
      <w:sz w:val="24"/>
      <w:szCs w:val="28"/>
    </w:rPr>
  </w:style>
  <w:style w:type="character" w:customStyle="1" w:styleId="WW8Num40z0">
    <w:name w:val="WW8Num40z0"/>
    <w:rsid w:val="007D6924"/>
    <w:rPr>
      <w:rFonts w:ascii="Garamond" w:hAnsi="Garamond" w:cs="Garamond"/>
    </w:rPr>
  </w:style>
  <w:style w:type="character" w:customStyle="1" w:styleId="WW8Num42z0">
    <w:name w:val="WW8Num42z0"/>
    <w:rsid w:val="007D6924"/>
    <w:rPr>
      <w:b w:val="0"/>
      <w:i w:val="0"/>
    </w:rPr>
  </w:style>
  <w:style w:type="character" w:customStyle="1" w:styleId="WW8Num42z2">
    <w:name w:val="WW8Num42z2"/>
    <w:rsid w:val="007D6924"/>
    <w:rPr>
      <w:rFonts w:ascii="Times New Roman" w:eastAsia="Times New Roman" w:hAnsi="Times New Roman" w:cs="Times New Roman"/>
    </w:rPr>
  </w:style>
  <w:style w:type="character" w:customStyle="1" w:styleId="WW8Num45z0">
    <w:name w:val="WW8Num45z0"/>
    <w:rsid w:val="007D6924"/>
    <w:rPr>
      <w:rFonts w:ascii="Calibri" w:hAnsi="Calibri" w:cs="Arial"/>
    </w:rPr>
  </w:style>
  <w:style w:type="character" w:customStyle="1" w:styleId="WW8Num47z0">
    <w:name w:val="WW8Num47z0"/>
    <w:rsid w:val="007D6924"/>
    <w:rPr>
      <w:rFonts w:ascii="Calibri" w:hAnsi="Calibri" w:cs="Calibri"/>
      <w:b w:val="0"/>
      <w:i w:val="0"/>
      <w:sz w:val="24"/>
    </w:rPr>
  </w:style>
  <w:style w:type="character" w:customStyle="1" w:styleId="WW8Num47z2">
    <w:name w:val="WW8Num47z2"/>
    <w:rsid w:val="007D6924"/>
    <w:rPr>
      <w:rFonts w:ascii="Times New Roman" w:eastAsia="Times New Roman" w:hAnsi="Times New Roman" w:cs="Times New Roman"/>
    </w:rPr>
  </w:style>
  <w:style w:type="character" w:customStyle="1" w:styleId="WW8Num48z0">
    <w:name w:val="WW8Num48z0"/>
    <w:rsid w:val="007D6924"/>
    <w:rPr>
      <w:rFonts w:ascii="Garamond" w:hAnsi="Garamond" w:cs="Garamond"/>
    </w:rPr>
  </w:style>
  <w:style w:type="character" w:customStyle="1" w:styleId="WW8Num50z0">
    <w:name w:val="WW8Num50z0"/>
    <w:rsid w:val="007D6924"/>
    <w:rPr>
      <w:rFonts w:ascii="Garamond" w:hAnsi="Garamond" w:cs="Garamond"/>
    </w:rPr>
  </w:style>
  <w:style w:type="character" w:customStyle="1" w:styleId="WW8Num50z2">
    <w:name w:val="WW8Num50z2"/>
    <w:rsid w:val="007D6924"/>
    <w:rPr>
      <w:rFonts w:ascii="Garamond" w:eastAsia="Times New Roman" w:hAnsi="Garamond" w:cs="Times New Roman"/>
    </w:rPr>
  </w:style>
  <w:style w:type="character" w:customStyle="1" w:styleId="Caratterepredefinitoparagrafo">
    <w:name w:val="Carattere predefinito paragrafo"/>
    <w:rsid w:val="007D6924"/>
  </w:style>
  <w:style w:type="character" w:customStyle="1" w:styleId="Titolo1Carattere">
    <w:name w:val="Titolo 1 Carattere"/>
    <w:rsid w:val="007D692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rsid w:val="007D69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rsid w:val="007D6924"/>
    <w:rPr>
      <w:rFonts w:ascii="Cambria" w:eastAsia="Times New Roman" w:hAnsi="Cambria" w:cs="Times New Roman"/>
      <w:b/>
      <w:bCs/>
      <w:color w:val="4F81BD"/>
    </w:rPr>
  </w:style>
  <w:style w:type="character" w:customStyle="1" w:styleId="TestofumettoCarattere">
    <w:name w:val="Testo fumetto Carattere"/>
    <w:rsid w:val="007D6924"/>
    <w:rPr>
      <w:rFonts w:ascii="Tahoma" w:hAnsi="Tahoma" w:cs="Tahoma"/>
      <w:sz w:val="16"/>
      <w:szCs w:val="16"/>
    </w:rPr>
  </w:style>
  <w:style w:type="character" w:customStyle="1" w:styleId="NessunaspaziaturaCarattere">
    <w:name w:val="Nessuna spaziatura Carattere"/>
    <w:rsid w:val="007D6924"/>
    <w:rPr>
      <w:rFonts w:eastAsia="Times New Roman"/>
      <w:sz w:val="22"/>
      <w:szCs w:val="22"/>
      <w:lang w:val="it-IT" w:eastAsia="ar-SA" w:bidi="ar-SA"/>
    </w:rPr>
  </w:style>
  <w:style w:type="character" w:customStyle="1" w:styleId="IntestazioneCarattere">
    <w:name w:val="Intestazione Carattere"/>
    <w:basedOn w:val="Caratterepredefinitoparagrafo"/>
    <w:rsid w:val="007D6924"/>
  </w:style>
  <w:style w:type="character" w:customStyle="1" w:styleId="PidipaginaCarattere">
    <w:name w:val="Piè di pagina Carattere"/>
    <w:basedOn w:val="Caratterepredefinitoparagrafo"/>
    <w:uiPriority w:val="99"/>
    <w:rsid w:val="007D6924"/>
  </w:style>
  <w:style w:type="character" w:styleId="Numeropagina">
    <w:name w:val="page number"/>
    <w:basedOn w:val="Caratterepredefinitoparagrafo"/>
    <w:rsid w:val="007D6924"/>
  </w:style>
  <w:style w:type="character" w:styleId="Collegamentoipertestuale">
    <w:name w:val="Hyperlink"/>
    <w:rsid w:val="007D6924"/>
    <w:rPr>
      <w:color w:val="0000FF"/>
      <w:u w:val="single"/>
    </w:rPr>
  </w:style>
  <w:style w:type="character" w:customStyle="1" w:styleId="Rimandocommento1">
    <w:name w:val="Rimando commento1"/>
    <w:rsid w:val="007D6924"/>
    <w:rPr>
      <w:sz w:val="16"/>
      <w:szCs w:val="16"/>
    </w:rPr>
  </w:style>
  <w:style w:type="character" w:customStyle="1" w:styleId="TestocommentoCarattere">
    <w:name w:val="Testo commento Carattere"/>
    <w:rsid w:val="007D6924"/>
  </w:style>
  <w:style w:type="character" w:customStyle="1" w:styleId="SoggettocommentoCarattere">
    <w:name w:val="Soggetto commento Carattere"/>
    <w:rsid w:val="007D6924"/>
    <w:rPr>
      <w:b/>
      <w:bCs/>
    </w:rPr>
  </w:style>
  <w:style w:type="character" w:customStyle="1" w:styleId="normarticoli1">
    <w:name w:val="norm_articoli1"/>
    <w:rsid w:val="007D6924"/>
    <w:rPr>
      <w:rFonts w:ascii="Verdana" w:hAnsi="Verdana" w:cs="Verdana"/>
      <w:b/>
      <w:bCs/>
      <w:sz w:val="24"/>
      <w:szCs w:val="24"/>
    </w:rPr>
  </w:style>
  <w:style w:type="character" w:customStyle="1" w:styleId="Corpodeltesto2Carattere">
    <w:name w:val="Corpo del testo 2 Carattere"/>
    <w:rsid w:val="007D6924"/>
    <w:rPr>
      <w:rFonts w:ascii="Times New Roman" w:eastAsia="Times New Roman" w:hAnsi="Times New Roman" w:cs="Times New Roman"/>
      <w:sz w:val="24"/>
    </w:rPr>
  </w:style>
  <w:style w:type="character" w:customStyle="1" w:styleId="CorpotestoCarattere">
    <w:name w:val="Corpo testo Carattere"/>
    <w:rsid w:val="007D6924"/>
    <w:rPr>
      <w:sz w:val="22"/>
      <w:szCs w:val="22"/>
    </w:rPr>
  </w:style>
  <w:style w:type="character" w:styleId="Collegamentovisitato">
    <w:name w:val="FollowedHyperlink"/>
    <w:rsid w:val="007D6924"/>
    <w:rPr>
      <w:color w:val="800080"/>
      <w:u w:val="single"/>
    </w:rPr>
  </w:style>
  <w:style w:type="character" w:customStyle="1" w:styleId="MappadocumentoCarattere">
    <w:name w:val="Mappa documento Carattere"/>
    <w:rsid w:val="007D692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D6924"/>
  </w:style>
  <w:style w:type="character" w:customStyle="1" w:styleId="riferimento">
    <w:name w:val="riferimento"/>
    <w:rsid w:val="007D6924"/>
  </w:style>
  <w:style w:type="character" w:customStyle="1" w:styleId="PreformattatoHTMLCarattere">
    <w:name w:val="Preformattato HTML Carattere"/>
    <w:rsid w:val="007D6924"/>
    <w:rPr>
      <w:rFonts w:ascii="Courier New" w:eastAsia="Times New Roman" w:hAnsi="Courier New" w:cs="Courier New"/>
    </w:rPr>
  </w:style>
  <w:style w:type="character" w:customStyle="1" w:styleId="Corpodeltesto3Carattere">
    <w:name w:val="Corpo del testo 3 Carattere"/>
    <w:rsid w:val="007D6924"/>
    <w:rPr>
      <w:sz w:val="16"/>
      <w:szCs w:val="16"/>
    </w:rPr>
  </w:style>
  <w:style w:type="character" w:customStyle="1" w:styleId="Rientrocorpodeltesto3Carattere">
    <w:name w:val="Rientro corpo del testo 3 Carattere"/>
    <w:rsid w:val="007D6924"/>
    <w:rPr>
      <w:sz w:val="16"/>
      <w:szCs w:val="16"/>
    </w:rPr>
  </w:style>
  <w:style w:type="character" w:customStyle="1" w:styleId="Titolo4Carattere">
    <w:name w:val="Titolo 4 Carattere"/>
    <w:rsid w:val="007D6924"/>
    <w:rPr>
      <w:rFonts w:ascii="Cambria" w:eastAsia="Times New Roman" w:hAnsi="Cambria" w:cs="Cambria"/>
      <w:b/>
      <w:bCs/>
      <w:i/>
      <w:iCs/>
      <w:color w:val="4F81BD"/>
      <w:sz w:val="22"/>
      <w:szCs w:val="22"/>
    </w:rPr>
  </w:style>
  <w:style w:type="character" w:customStyle="1" w:styleId="RientrocorpodeltestoCarattere">
    <w:name w:val="Rientro corpo del testo Carattere"/>
    <w:rsid w:val="007D6924"/>
    <w:rPr>
      <w:rFonts w:ascii="Times New Roman" w:eastAsia="Times New Roman" w:hAnsi="Times New Roman" w:cs="Times New Roman"/>
      <w:i/>
      <w:sz w:val="24"/>
    </w:rPr>
  </w:style>
  <w:style w:type="character" w:customStyle="1" w:styleId="Titolo6Carattere">
    <w:name w:val="Titolo 6 Carattere"/>
    <w:rsid w:val="007D6924"/>
    <w:rPr>
      <w:rFonts w:ascii="Cambria" w:eastAsia="Times New Roman" w:hAnsi="Cambria" w:cs="Cambria"/>
      <w:i/>
      <w:iCs/>
      <w:color w:val="243F60"/>
      <w:sz w:val="22"/>
      <w:szCs w:val="22"/>
    </w:rPr>
  </w:style>
  <w:style w:type="character" w:customStyle="1" w:styleId="Titolo7Carattere">
    <w:name w:val="Titolo 7 Carattere"/>
    <w:rsid w:val="007D6924"/>
    <w:rPr>
      <w:rFonts w:ascii="Cambria" w:eastAsia="Times New Roman" w:hAnsi="Cambria" w:cs="Cambria"/>
      <w:i/>
      <w:iCs/>
      <w:color w:val="404040"/>
      <w:sz w:val="22"/>
      <w:szCs w:val="22"/>
    </w:rPr>
  </w:style>
  <w:style w:type="character" w:customStyle="1" w:styleId="Titolo8Carattere">
    <w:name w:val="Titolo 8 Carattere"/>
    <w:rsid w:val="007D6924"/>
    <w:rPr>
      <w:rFonts w:ascii="Cambria" w:eastAsia="Times New Roman" w:hAnsi="Cambria" w:cs="Cambria"/>
      <w:color w:val="404040"/>
    </w:rPr>
  </w:style>
  <w:style w:type="character" w:customStyle="1" w:styleId="Titolo9Carattere">
    <w:name w:val="Titolo 9 Carattere"/>
    <w:rsid w:val="007D6924"/>
    <w:rPr>
      <w:rFonts w:ascii="Cambria" w:eastAsia="Times New Roman" w:hAnsi="Cambria" w:cs="Cambria"/>
      <w:i/>
      <w:iCs/>
      <w:color w:val="404040"/>
    </w:rPr>
  </w:style>
  <w:style w:type="character" w:customStyle="1" w:styleId="Rientrocorpodeltesto2Carattere">
    <w:name w:val="Rientro corpo del testo 2 Carattere"/>
    <w:rsid w:val="007D6924"/>
    <w:rPr>
      <w:rFonts w:ascii="Times New Roman" w:eastAsia="Times New Roman" w:hAnsi="Times New Roman" w:cs="Times New Roman"/>
    </w:rPr>
  </w:style>
  <w:style w:type="character" w:customStyle="1" w:styleId="TestonotaapidipaginaCarattere">
    <w:name w:val="Testo nota a piè di pagina Carattere"/>
    <w:rsid w:val="007D6924"/>
    <w:rPr>
      <w:rFonts w:ascii="Times New Roman" w:eastAsia="Times New Roman" w:hAnsi="Times New Roman" w:cs="Times New Roman"/>
    </w:rPr>
  </w:style>
  <w:style w:type="character" w:customStyle="1" w:styleId="Funotenzeichen">
    <w:name w:val="Fußnotenzeichen"/>
    <w:rsid w:val="007D6924"/>
    <w:rPr>
      <w:vertAlign w:val="superscript"/>
    </w:rPr>
  </w:style>
  <w:style w:type="character" w:styleId="Enfasigrassetto">
    <w:name w:val="Strong"/>
    <w:qFormat/>
    <w:rsid w:val="007D6924"/>
    <w:rPr>
      <w:b/>
      <w:bCs/>
    </w:rPr>
  </w:style>
  <w:style w:type="character" w:customStyle="1" w:styleId="SottotitoloCarattere">
    <w:name w:val="Sottotitolo Carattere"/>
    <w:rsid w:val="007D692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rticoloCarattere">
    <w:name w:val="Articolo Carattere"/>
    <w:rsid w:val="007D6924"/>
    <w:rPr>
      <w:rFonts w:ascii="Arial" w:eastAsia="Times New Roman" w:hAnsi="Arial" w:cs="Times New Roman"/>
    </w:rPr>
  </w:style>
  <w:style w:type="character" w:customStyle="1" w:styleId="Titolo5Carattere">
    <w:name w:val="Titolo 5 Carattere"/>
    <w:rsid w:val="007D6924"/>
    <w:rPr>
      <w:rFonts w:eastAsia="Times New Roman"/>
      <w:b/>
      <w:bCs/>
      <w:i/>
      <w:iCs/>
      <w:sz w:val="26"/>
      <w:szCs w:val="26"/>
    </w:rPr>
  </w:style>
  <w:style w:type="paragraph" w:customStyle="1" w:styleId="berschrift">
    <w:name w:val="Überschrift"/>
    <w:basedOn w:val="Normale"/>
    <w:next w:val="Corpotesto"/>
    <w:rsid w:val="007D692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Corpotesto">
    <w:name w:val="Corpo testo"/>
    <w:basedOn w:val="Normale"/>
    <w:rsid w:val="007D6924"/>
    <w:pPr>
      <w:spacing w:after="120"/>
    </w:pPr>
  </w:style>
  <w:style w:type="paragraph" w:styleId="Elenco">
    <w:name w:val="List"/>
    <w:basedOn w:val="Corpotesto"/>
    <w:rsid w:val="007D6924"/>
    <w:rPr>
      <w:rFonts w:cs="Mangal"/>
    </w:rPr>
  </w:style>
  <w:style w:type="paragraph" w:customStyle="1" w:styleId="Beschriftung">
    <w:name w:val="Beschriftung"/>
    <w:basedOn w:val="Normale"/>
    <w:rsid w:val="007D69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Normale"/>
    <w:rsid w:val="007D6924"/>
    <w:pPr>
      <w:suppressLineNumbers/>
    </w:pPr>
    <w:rPr>
      <w:rFonts w:cs="Mangal"/>
    </w:rPr>
  </w:style>
  <w:style w:type="paragraph" w:styleId="Testofumetto">
    <w:name w:val="Balloon Text"/>
    <w:basedOn w:val="Normale"/>
    <w:rsid w:val="007D69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essunaspaziatura">
    <w:name w:val="No Spacing"/>
    <w:qFormat/>
    <w:rsid w:val="007D6924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Intestazione">
    <w:name w:val="header"/>
    <w:basedOn w:val="Normale"/>
    <w:rsid w:val="007D6924"/>
    <w:pPr>
      <w:spacing w:after="0" w:line="240" w:lineRule="auto"/>
    </w:pPr>
  </w:style>
  <w:style w:type="paragraph" w:styleId="Pidipagina">
    <w:name w:val="footer"/>
    <w:basedOn w:val="Normale"/>
    <w:uiPriority w:val="99"/>
    <w:rsid w:val="007D6924"/>
    <w:pPr>
      <w:spacing w:after="0" w:line="240" w:lineRule="auto"/>
    </w:pPr>
  </w:style>
  <w:style w:type="paragraph" w:styleId="Titolosommario">
    <w:name w:val="TOC Heading"/>
    <w:basedOn w:val="Titolo1"/>
    <w:next w:val="Normale"/>
    <w:qFormat/>
    <w:rsid w:val="007D6924"/>
    <w:pPr>
      <w:numPr>
        <w:numId w:val="0"/>
      </w:numPr>
    </w:pPr>
  </w:style>
  <w:style w:type="paragraph" w:styleId="Sommario1">
    <w:name w:val="toc 1"/>
    <w:basedOn w:val="Normale"/>
    <w:next w:val="Normale"/>
    <w:rsid w:val="007D6924"/>
    <w:pPr>
      <w:spacing w:after="100"/>
    </w:pPr>
  </w:style>
  <w:style w:type="paragraph" w:styleId="Sommario2">
    <w:name w:val="toc 2"/>
    <w:basedOn w:val="Normale"/>
    <w:next w:val="Normale"/>
    <w:rsid w:val="007D6924"/>
    <w:pPr>
      <w:spacing w:after="100"/>
      <w:ind w:left="220"/>
    </w:pPr>
  </w:style>
  <w:style w:type="paragraph" w:styleId="Sommario3">
    <w:name w:val="toc 3"/>
    <w:basedOn w:val="Normale"/>
    <w:next w:val="Normale"/>
    <w:rsid w:val="007D6924"/>
    <w:pPr>
      <w:spacing w:after="100"/>
      <w:ind w:left="440"/>
    </w:pPr>
  </w:style>
  <w:style w:type="paragraph" w:customStyle="1" w:styleId="Testocommento1">
    <w:name w:val="Testo commento1"/>
    <w:basedOn w:val="Normale"/>
    <w:rsid w:val="007D6924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sid w:val="007D6924"/>
    <w:rPr>
      <w:b/>
      <w:bCs/>
    </w:rPr>
  </w:style>
  <w:style w:type="paragraph" w:customStyle="1" w:styleId="Corpodeltesto22">
    <w:name w:val="Corpo del testo 22"/>
    <w:basedOn w:val="Normale"/>
    <w:rsid w:val="007D6924"/>
    <w:pPr>
      <w:spacing w:after="0" w:line="479" w:lineRule="atLeast"/>
      <w:ind w:right="-113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Mappadocumento1">
    <w:name w:val="Mappa documento1"/>
    <w:basedOn w:val="Normale"/>
    <w:rsid w:val="007D692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7D6924"/>
    <w:pPr>
      <w:ind w:left="720"/>
    </w:pPr>
  </w:style>
  <w:style w:type="paragraph" w:customStyle="1" w:styleId="grassetto">
    <w:name w:val="grassetto"/>
    <w:basedOn w:val="Normale"/>
    <w:rsid w:val="007D6924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PreformattatoHTML">
    <w:name w:val="HTML Preformatted"/>
    <w:basedOn w:val="Normale"/>
    <w:rsid w:val="007D69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xl63">
    <w:name w:val="xl63"/>
    <w:basedOn w:val="Normale"/>
    <w:rsid w:val="007D692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EBF1DE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4">
    <w:name w:val="xl64"/>
    <w:basedOn w:val="Normale"/>
    <w:rsid w:val="007D6924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5">
    <w:name w:val="xl65"/>
    <w:basedOn w:val="Normale"/>
    <w:rsid w:val="007D692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AEEF3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6">
    <w:name w:val="xl66"/>
    <w:basedOn w:val="Normale"/>
    <w:rsid w:val="007D692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Normale"/>
    <w:rsid w:val="007D6924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Normale"/>
    <w:rsid w:val="007D6924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AEEF3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0">
    <w:name w:val="xl70"/>
    <w:basedOn w:val="Normale"/>
    <w:rsid w:val="007D6924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AEEF3"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1">
    <w:name w:val="xl71"/>
    <w:basedOn w:val="Normale"/>
    <w:rsid w:val="007D6924"/>
    <w:pP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Normale"/>
    <w:rsid w:val="007D692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DAEEF3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3">
    <w:name w:val="xl73"/>
    <w:basedOn w:val="Normale"/>
    <w:rsid w:val="007D692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Normale"/>
    <w:rsid w:val="007D6924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Normale"/>
    <w:rsid w:val="007D6924"/>
    <w:pPr>
      <w:pBdr>
        <w:bottom w:val="single" w:sz="4" w:space="0" w:color="000000"/>
        <w:right w:val="single" w:sz="4" w:space="0" w:color="000000"/>
      </w:pBdr>
      <w:shd w:val="clear" w:color="auto" w:fill="DAEEF3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6">
    <w:name w:val="xl76"/>
    <w:basedOn w:val="Normale"/>
    <w:rsid w:val="007D6924"/>
    <w:pPr>
      <w:pBdr>
        <w:bottom w:val="single" w:sz="4" w:space="0" w:color="000000"/>
        <w:right w:val="single" w:sz="4" w:space="0" w:color="000000"/>
      </w:pBdr>
      <w:shd w:val="clear" w:color="auto" w:fill="DAEEF3"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7">
    <w:name w:val="xl77"/>
    <w:basedOn w:val="Normale"/>
    <w:rsid w:val="007D6924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Normale"/>
    <w:rsid w:val="007D6924"/>
    <w:pPr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auto" w:fill="EBF1DE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9">
    <w:name w:val="xl79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Normale"/>
    <w:rsid w:val="007D692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EBF1DE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2">
    <w:name w:val="xl82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AEEF3"/>
      <w:spacing w:before="280" w:after="280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3">
    <w:name w:val="xl83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AEEF3"/>
      <w:spacing w:before="280" w:after="280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6">
    <w:name w:val="xl86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9">
    <w:name w:val="xl89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AEEF3"/>
      <w:spacing w:before="280" w:after="280" w:line="240" w:lineRule="auto"/>
      <w:jc w:val="both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Normale"/>
    <w:rsid w:val="007D6924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2">
    <w:name w:val="xl92"/>
    <w:basedOn w:val="Normale"/>
    <w:rsid w:val="007D6924"/>
    <w:pPr>
      <w:pBdr>
        <w:top w:val="single" w:sz="4" w:space="0" w:color="000000"/>
        <w:bottom w:val="single" w:sz="4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3">
    <w:name w:val="xl93"/>
    <w:basedOn w:val="Normale"/>
    <w:rsid w:val="007D6924"/>
    <w:pPr>
      <w:pBdr>
        <w:left w:val="single" w:sz="4" w:space="0" w:color="000000"/>
        <w:bottom w:val="single" w:sz="4" w:space="0" w:color="000000"/>
      </w:pBdr>
      <w:shd w:val="clear" w:color="auto" w:fill="DAEEF3"/>
      <w:spacing w:before="280" w:after="280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4">
    <w:name w:val="xl94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95">
    <w:name w:val="xl95"/>
    <w:basedOn w:val="Normale"/>
    <w:rsid w:val="007D6924"/>
    <w:pPr>
      <w:pBdr>
        <w:left w:val="single" w:sz="4" w:space="0" w:color="000000"/>
        <w:bottom w:val="single" w:sz="4" w:space="0" w:color="000000"/>
      </w:pBdr>
      <w:shd w:val="clear" w:color="auto" w:fill="DAEEF3"/>
      <w:spacing w:before="280" w:after="28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6">
    <w:name w:val="xl96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Normale"/>
    <w:rsid w:val="007D6924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280" w:after="280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98">
    <w:name w:val="xl98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AEEF3"/>
      <w:spacing w:before="280" w:after="28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9">
    <w:name w:val="xl99"/>
    <w:basedOn w:val="Normale"/>
    <w:rsid w:val="007D6924"/>
    <w:pPr>
      <w:pBdr>
        <w:left w:val="single" w:sz="8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0">
    <w:name w:val="xl100"/>
    <w:basedOn w:val="Normale"/>
    <w:rsid w:val="007D6924"/>
    <w:pPr>
      <w:pBdr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1">
    <w:name w:val="xl101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2">
    <w:name w:val="xl102"/>
    <w:basedOn w:val="Normale"/>
    <w:rsid w:val="007D692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3">
    <w:name w:val="xl103"/>
    <w:basedOn w:val="Normale"/>
    <w:rsid w:val="007D6924"/>
    <w:pPr>
      <w:pBdr>
        <w:top w:val="single" w:sz="4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4">
    <w:name w:val="xl104"/>
    <w:basedOn w:val="Normale"/>
    <w:rsid w:val="007D692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  <w:color w:val="0070C0"/>
      <w:sz w:val="24"/>
      <w:szCs w:val="24"/>
    </w:rPr>
  </w:style>
  <w:style w:type="paragraph" w:customStyle="1" w:styleId="xl105">
    <w:name w:val="xl105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06">
    <w:name w:val="xl106"/>
    <w:basedOn w:val="Normale"/>
    <w:rsid w:val="007D6924"/>
    <w:pPr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7">
    <w:name w:val="xl107"/>
    <w:basedOn w:val="Normale"/>
    <w:rsid w:val="007D6924"/>
    <w:pPr>
      <w:spacing w:before="280" w:after="28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8">
    <w:name w:val="xl108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Normale"/>
    <w:rsid w:val="007D692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10">
    <w:name w:val="xl110"/>
    <w:basedOn w:val="Normale"/>
    <w:rsid w:val="007D692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11">
    <w:name w:val="xl111"/>
    <w:basedOn w:val="Normale"/>
    <w:rsid w:val="007D692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12">
    <w:name w:val="xl112"/>
    <w:basedOn w:val="Normale"/>
    <w:rsid w:val="007D692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13">
    <w:name w:val="xl113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14">
    <w:name w:val="xl114"/>
    <w:basedOn w:val="Normale"/>
    <w:rsid w:val="007D692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15">
    <w:name w:val="xl115"/>
    <w:basedOn w:val="Normale"/>
    <w:rsid w:val="007D692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16">
    <w:name w:val="xl116"/>
    <w:basedOn w:val="Normale"/>
    <w:rsid w:val="007D692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17">
    <w:name w:val="xl117"/>
    <w:basedOn w:val="Normale"/>
    <w:rsid w:val="007D6924"/>
    <w:pPr>
      <w:pBdr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customStyle="1" w:styleId="xl118">
    <w:name w:val="xl118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19">
    <w:name w:val="xl119"/>
    <w:basedOn w:val="Normale"/>
    <w:rsid w:val="007D6924"/>
    <w:pPr>
      <w:pBdr>
        <w:top w:val="single" w:sz="4" w:space="0" w:color="000000"/>
        <w:bottom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0">
    <w:name w:val="xl120"/>
    <w:basedOn w:val="Normale"/>
    <w:rsid w:val="007D692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1">
    <w:name w:val="xl121"/>
    <w:basedOn w:val="Normale"/>
    <w:rsid w:val="007D6924"/>
    <w:pPr>
      <w:pBdr>
        <w:left w:val="single" w:sz="4" w:space="0" w:color="000000"/>
        <w:bottom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2">
    <w:name w:val="xl122"/>
    <w:basedOn w:val="Normale"/>
    <w:rsid w:val="007D6924"/>
    <w:pPr>
      <w:pBdr>
        <w:bottom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3">
    <w:name w:val="xl123"/>
    <w:basedOn w:val="Normale"/>
    <w:rsid w:val="007D6924"/>
    <w:pPr>
      <w:pBdr>
        <w:bottom w:val="single" w:sz="4" w:space="0" w:color="000000"/>
        <w:right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color w:val="0070C0"/>
      <w:sz w:val="24"/>
      <w:szCs w:val="24"/>
    </w:rPr>
  </w:style>
  <w:style w:type="paragraph" w:customStyle="1" w:styleId="xl125">
    <w:name w:val="xl125"/>
    <w:basedOn w:val="Normale"/>
    <w:rsid w:val="007D6924"/>
    <w:pPr>
      <w:pBdr>
        <w:top w:val="single" w:sz="4" w:space="0" w:color="000000"/>
        <w:bottom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color w:val="0070C0"/>
      <w:sz w:val="24"/>
      <w:szCs w:val="24"/>
    </w:rPr>
  </w:style>
  <w:style w:type="paragraph" w:customStyle="1" w:styleId="xl126">
    <w:name w:val="xl126"/>
    <w:basedOn w:val="Normale"/>
    <w:rsid w:val="007D692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color w:val="0070C0"/>
      <w:sz w:val="24"/>
      <w:szCs w:val="24"/>
    </w:rPr>
  </w:style>
  <w:style w:type="paragraph" w:customStyle="1" w:styleId="xl127">
    <w:name w:val="xl127"/>
    <w:basedOn w:val="Normale"/>
    <w:rsid w:val="007D692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8">
    <w:name w:val="xl128"/>
    <w:basedOn w:val="Normale"/>
    <w:rsid w:val="007D6924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9">
    <w:name w:val="xl129"/>
    <w:basedOn w:val="Normale"/>
    <w:rsid w:val="007D6924"/>
    <w:pPr>
      <w:pBdr>
        <w:top w:val="single" w:sz="8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30">
    <w:name w:val="xl130"/>
    <w:basedOn w:val="Normale"/>
    <w:rsid w:val="007D6924"/>
    <w:pPr>
      <w:pBdr>
        <w:top w:val="single" w:sz="8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31">
    <w:name w:val="xl131"/>
    <w:basedOn w:val="Normale"/>
    <w:rsid w:val="007D6924"/>
    <w:pPr>
      <w:pBdr>
        <w:top w:val="single" w:sz="8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32">
    <w:name w:val="xl132"/>
    <w:basedOn w:val="Normale"/>
    <w:rsid w:val="007D6924"/>
    <w:pPr>
      <w:pBdr>
        <w:bottom w:val="single" w:sz="8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33">
    <w:name w:val="xl133"/>
    <w:basedOn w:val="Normale"/>
    <w:rsid w:val="007D6924"/>
    <w:pPr>
      <w:pBdr>
        <w:bottom w:val="single" w:sz="8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34">
    <w:name w:val="xl134"/>
    <w:basedOn w:val="Normale"/>
    <w:rsid w:val="007D692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35">
    <w:name w:val="xl135"/>
    <w:basedOn w:val="Normale"/>
    <w:rsid w:val="007D692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rpodeltesto31">
    <w:name w:val="Corpo del testo 31"/>
    <w:basedOn w:val="Normale"/>
    <w:rsid w:val="007D6924"/>
    <w:pPr>
      <w:spacing w:after="120"/>
    </w:pPr>
    <w:rPr>
      <w:sz w:val="16"/>
      <w:szCs w:val="16"/>
    </w:rPr>
  </w:style>
  <w:style w:type="paragraph" w:customStyle="1" w:styleId="Rientrocorpodeltesto31">
    <w:name w:val="Rientro corpo del testo 31"/>
    <w:basedOn w:val="Normale"/>
    <w:rsid w:val="007D6924"/>
    <w:pPr>
      <w:spacing w:after="120"/>
      <w:ind w:left="283"/>
    </w:pPr>
    <w:rPr>
      <w:sz w:val="16"/>
      <w:szCs w:val="16"/>
    </w:rPr>
  </w:style>
  <w:style w:type="paragraph" w:styleId="Rientrocorpodeltesto">
    <w:name w:val="Body Text Indent"/>
    <w:basedOn w:val="Normale"/>
    <w:rsid w:val="007D6924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</w:rPr>
  </w:style>
  <w:style w:type="paragraph" w:customStyle="1" w:styleId="Corpodeltesto21">
    <w:name w:val="Corpo del testo 21"/>
    <w:basedOn w:val="Normale"/>
    <w:rsid w:val="007D6924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7D6924"/>
    <w:pPr>
      <w:widowControl w:val="0"/>
      <w:suppressAutoHyphens/>
      <w:autoSpaceDE w:val="0"/>
      <w:spacing w:after="200" w:line="276" w:lineRule="auto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p2">
    <w:name w:val="p2"/>
    <w:basedOn w:val="Normale"/>
    <w:rsid w:val="007D6924"/>
    <w:pPr>
      <w:widowControl w:val="0"/>
      <w:tabs>
        <w:tab w:val="left" w:pos="720"/>
      </w:tabs>
      <w:spacing w:after="0" w:line="240" w:lineRule="atLeast"/>
    </w:pPr>
    <w:rPr>
      <w:rFonts w:ascii="Times New Roman" w:eastAsia="Times New Roman" w:hAnsi="Times New Roman"/>
      <w:sz w:val="24"/>
      <w:szCs w:val="20"/>
    </w:rPr>
  </w:style>
  <w:style w:type="paragraph" w:customStyle="1" w:styleId="CM27">
    <w:name w:val="CM27"/>
    <w:basedOn w:val="Default"/>
    <w:next w:val="Default"/>
    <w:rsid w:val="007D6924"/>
    <w:rPr>
      <w:color w:val="auto"/>
    </w:rPr>
  </w:style>
  <w:style w:type="paragraph" w:customStyle="1" w:styleId="CM29">
    <w:name w:val="CM29"/>
    <w:basedOn w:val="Default"/>
    <w:next w:val="Default"/>
    <w:rsid w:val="007D6924"/>
    <w:rPr>
      <w:color w:val="auto"/>
    </w:rPr>
  </w:style>
  <w:style w:type="paragraph" w:customStyle="1" w:styleId="CM4">
    <w:name w:val="CM4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14">
    <w:name w:val="CM14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Rientrocorpodeltesto21">
    <w:name w:val="Rientro corpo del testo 21"/>
    <w:basedOn w:val="Normale"/>
    <w:rsid w:val="007D6924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styleId="Testonotaapidipagina">
    <w:name w:val="footnote text"/>
    <w:basedOn w:val="Normale"/>
    <w:rsid w:val="007D692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Sottotitolo">
    <w:name w:val="Subtitle"/>
    <w:basedOn w:val="Normale"/>
    <w:next w:val="Normale"/>
    <w:qFormat/>
    <w:rsid w:val="007D692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customStyle="1" w:styleId="Articolo">
    <w:name w:val="Articolo"/>
    <w:basedOn w:val="Normale"/>
    <w:rsid w:val="007D6924"/>
    <w:pPr>
      <w:spacing w:after="0" w:line="240" w:lineRule="auto"/>
      <w:jc w:val="center"/>
    </w:pPr>
    <w:rPr>
      <w:rFonts w:ascii="Arial" w:eastAsia="Times New Roman" w:hAnsi="Arial"/>
    </w:rPr>
  </w:style>
  <w:style w:type="paragraph" w:styleId="NormaleWeb">
    <w:name w:val="Normal (Web)"/>
    <w:basedOn w:val="Normale"/>
    <w:rsid w:val="007D6924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ellenInhalt">
    <w:name w:val="Tabellen Inhalt"/>
    <w:basedOn w:val="Normale"/>
    <w:rsid w:val="007D6924"/>
    <w:pPr>
      <w:suppressLineNumbers/>
    </w:pPr>
  </w:style>
  <w:style w:type="paragraph" w:customStyle="1" w:styleId="Tabellenberschrift">
    <w:name w:val="Tabellen Überschrift"/>
    <w:basedOn w:val="TabellenInhalt"/>
    <w:rsid w:val="007D6924"/>
    <w:pPr>
      <w:jc w:val="center"/>
    </w:pPr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A61534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A61534"/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A61534"/>
    <w:rPr>
      <w:rFonts w:ascii="Calibri" w:eastAsia="Calibri" w:hAnsi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05663-1CD6-43C1-A6F6-9F55574DA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12</Pages>
  <Words>8661</Words>
  <Characters>49372</Characters>
  <Application>Microsoft Office Word</Application>
  <DocSecurity>0</DocSecurity>
  <Lines>411</Lines>
  <Paragraphs>115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Regolamento per la formazione professionale continuaità di attuazione dell’obbligo assicurativo ai sensi dell’art</vt:lpstr>
    </vt:vector>
  </TitlesOfParts>
  <Company>Hewlett-Packard</Company>
  <LinksUpToDate>false</LinksUpToDate>
  <CharactersWithSpaces>57918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per la formazione professionale continuaità di attuazione dell’obbligo assicurativo ai sensi dell’art</dc:title>
  <dc:creator>Marcellina Bertolinelli</dc:creator>
  <cp:lastModifiedBy>utente</cp:lastModifiedBy>
  <cp:revision>44</cp:revision>
  <cp:lastPrinted>2013-12-06T09:30:00Z</cp:lastPrinted>
  <dcterms:created xsi:type="dcterms:W3CDTF">2014-04-06T07:14:00Z</dcterms:created>
  <dcterms:modified xsi:type="dcterms:W3CDTF">2014-04-06T10:20:00Z</dcterms:modified>
</cp:coreProperties>
</file>